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B6AAF" w14:textId="77777777" w:rsidR="00C97EC1" w:rsidRDefault="00C97EC1" w:rsidP="00C97EC1">
      <w:pPr>
        <w:spacing w:after="120" w:line="264" w:lineRule="auto"/>
        <w:rPr>
          <w:ins w:id="0" w:author="SECCIA Alexandrine" w:date="2025-10-14T16:38:00Z"/>
          <w:b/>
          <w:bCs/>
          <w:color w:val="5B9BD5" w:themeColor="accent1"/>
          <w:sz w:val="28"/>
          <w:szCs w:val="28"/>
        </w:rPr>
      </w:pPr>
      <w:ins w:id="1" w:author="SECCIA Alexandrine" w:date="2025-10-14T16:38:00Z">
        <w:r>
          <w:rPr>
            <w:b/>
            <w:bCs/>
            <w:color w:val="5B9BD5" w:themeColor="accent1"/>
            <w:sz w:val="28"/>
            <w:szCs w:val="28"/>
          </w:rPr>
          <w:t>N° Consultation 2025EFSPACC747</w:t>
        </w:r>
      </w:ins>
    </w:p>
    <w:p w14:paraId="4A6BB757" w14:textId="77777777" w:rsidR="00C200B3" w:rsidRPr="001A23B3" w:rsidRDefault="004E15F7" w:rsidP="00C200B3">
      <w:pPr>
        <w:jc w:val="center"/>
        <w:rPr>
          <w:rFonts w:ascii="Arial" w:hAnsi="Arial" w:cs="Arial"/>
          <w:noProof/>
        </w:rPr>
      </w:pPr>
      <w:r w:rsidRPr="001A23B3">
        <w:rPr>
          <w:rFonts w:ascii="Arial" w:hAnsi="Arial" w:cs="Arial"/>
          <w:noProof/>
        </w:rPr>
        <w:drawing>
          <wp:inline distT="0" distB="0" distL="0" distR="0" wp14:anchorId="4747A6C7" wp14:editId="22D607D9">
            <wp:extent cx="1354455" cy="1354455"/>
            <wp:effectExtent l="0" t="0" r="0" b="0"/>
            <wp:docPr id="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55E72" w14:textId="77777777" w:rsidR="00FE5545" w:rsidRPr="001A23B3" w:rsidRDefault="00FE5545" w:rsidP="00C200B3">
      <w:pPr>
        <w:jc w:val="center"/>
        <w:rPr>
          <w:rFonts w:ascii="Arial" w:hAnsi="Arial" w:cs="Arial"/>
          <w:b/>
        </w:rPr>
      </w:pPr>
    </w:p>
    <w:tbl>
      <w:tblPr>
        <w:tblW w:w="10276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C200B3" w:rsidRPr="001A23B3" w14:paraId="16AD3FD0" w14:textId="77777777" w:rsidTr="00981034">
        <w:trPr>
          <w:trHeight w:val="10494"/>
        </w:trPr>
        <w:tc>
          <w:tcPr>
            <w:tcW w:w="10276" w:type="dxa"/>
          </w:tcPr>
          <w:p w14:paraId="48E50D16" w14:textId="77777777" w:rsidR="00C200B3" w:rsidRPr="001A23B3" w:rsidRDefault="00C200B3" w:rsidP="00FE5545">
            <w:pPr>
              <w:ind w:left="567" w:right="355"/>
              <w:rPr>
                <w:rFonts w:ascii="Arial" w:hAnsi="Arial" w:cs="Arial"/>
              </w:rPr>
            </w:pPr>
          </w:p>
          <w:p w14:paraId="1633DE62" w14:textId="77777777" w:rsidR="00C200B3" w:rsidRPr="001A23B3" w:rsidRDefault="00C200B3" w:rsidP="00FE5545">
            <w:pPr>
              <w:ind w:left="567" w:right="355"/>
              <w:rPr>
                <w:rFonts w:ascii="Arial" w:hAnsi="Arial" w:cs="Arial"/>
              </w:rPr>
            </w:pPr>
          </w:p>
          <w:p w14:paraId="5EE723D3" w14:textId="77777777" w:rsidR="00FE5545" w:rsidRPr="001A23B3" w:rsidRDefault="00FE5545" w:rsidP="00FE5545">
            <w:pPr>
              <w:ind w:left="567" w:right="355"/>
              <w:rPr>
                <w:rFonts w:ascii="Arial" w:hAnsi="Arial" w:cs="Arial"/>
              </w:rPr>
            </w:pPr>
          </w:p>
          <w:p w14:paraId="645647C4" w14:textId="77777777" w:rsidR="001A23B3" w:rsidRPr="001A23B3" w:rsidRDefault="001A23B3" w:rsidP="001A23B3">
            <w:pPr>
              <w:jc w:val="center"/>
              <w:rPr>
                <w:rFonts w:ascii="Arial" w:eastAsia="Arial" w:hAnsi="Arial" w:cs="Arial"/>
                <w:b/>
              </w:rPr>
            </w:pPr>
            <w:r w:rsidRPr="001A23B3">
              <w:rPr>
                <w:rFonts w:ascii="Arial" w:eastAsia="Arial" w:hAnsi="Arial" w:cs="Arial"/>
                <w:b/>
              </w:rPr>
              <w:t>ETABLISSEMENT FRANÇAIS DU SANG PROVENCE ALPES CÔTE D’AZUR – CORSE</w:t>
            </w:r>
          </w:p>
          <w:p w14:paraId="5D0C1C8B" w14:textId="77777777" w:rsidR="001A23B3" w:rsidRPr="001A23B3" w:rsidRDefault="001A23B3" w:rsidP="001A23B3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34AFE161" w14:textId="77777777" w:rsidR="001A23B3" w:rsidRPr="001A23B3" w:rsidRDefault="001A23B3" w:rsidP="001A23B3">
            <w:pPr>
              <w:jc w:val="center"/>
              <w:rPr>
                <w:rFonts w:ascii="Arial" w:eastAsia="Arial" w:hAnsi="Arial" w:cs="Arial"/>
                <w:b/>
              </w:rPr>
            </w:pPr>
            <w:r w:rsidRPr="001A23B3">
              <w:rPr>
                <w:rFonts w:ascii="Arial" w:eastAsia="Arial" w:hAnsi="Arial" w:cs="Arial"/>
                <w:b/>
              </w:rPr>
              <w:t>Service Juridique – Commande publique</w:t>
            </w:r>
          </w:p>
          <w:p w14:paraId="5A661AC2" w14:textId="77777777" w:rsidR="001A23B3" w:rsidRPr="001A23B3" w:rsidRDefault="001A23B3" w:rsidP="001A23B3">
            <w:pPr>
              <w:jc w:val="center"/>
              <w:rPr>
                <w:rFonts w:ascii="Arial" w:eastAsia="Arial" w:hAnsi="Arial" w:cs="Arial"/>
                <w:b/>
              </w:rPr>
            </w:pPr>
            <w:r w:rsidRPr="001A23B3">
              <w:rPr>
                <w:rFonts w:ascii="Arial" w:eastAsia="Arial" w:hAnsi="Arial" w:cs="Arial"/>
                <w:b/>
              </w:rPr>
              <w:t>149, boulevard Baille – 13005 Marseille</w:t>
            </w:r>
          </w:p>
          <w:p w14:paraId="1A1D5A1F" w14:textId="77777777" w:rsidR="00C200B3" w:rsidRPr="001A23B3" w:rsidRDefault="00C200B3" w:rsidP="00FE5545">
            <w:pPr>
              <w:ind w:left="567" w:right="355"/>
              <w:rPr>
                <w:rFonts w:ascii="Arial" w:hAnsi="Arial" w:cs="Arial"/>
              </w:rPr>
            </w:pPr>
          </w:p>
          <w:p w14:paraId="73172256" w14:textId="77777777" w:rsidR="00C200B3" w:rsidRPr="001A23B3" w:rsidRDefault="00C200B3" w:rsidP="00FE5545">
            <w:pPr>
              <w:ind w:left="567" w:right="355"/>
              <w:rPr>
                <w:rFonts w:ascii="Arial" w:hAnsi="Arial" w:cs="Arial"/>
              </w:rPr>
            </w:pPr>
          </w:p>
          <w:p w14:paraId="598D3D98" w14:textId="77777777" w:rsidR="00FE5545" w:rsidRPr="001A23B3" w:rsidRDefault="00FE5545" w:rsidP="00FE5545">
            <w:pPr>
              <w:ind w:left="567" w:right="355"/>
              <w:rPr>
                <w:rFonts w:ascii="Arial" w:hAnsi="Arial" w:cs="Arial"/>
              </w:rPr>
            </w:pPr>
          </w:p>
          <w:p w14:paraId="1A80CFE8" w14:textId="77777777" w:rsidR="00FE5545" w:rsidRPr="001A23B3" w:rsidRDefault="00FE5545" w:rsidP="00FE5545">
            <w:pPr>
              <w:ind w:left="567" w:right="355"/>
              <w:rPr>
                <w:rFonts w:ascii="Arial" w:hAnsi="Arial" w:cs="Arial"/>
              </w:rPr>
            </w:pPr>
          </w:p>
          <w:p w14:paraId="5AB4A908" w14:textId="77777777" w:rsidR="00FE5545" w:rsidRPr="001A23B3" w:rsidRDefault="00FE5545" w:rsidP="00FE5545">
            <w:pPr>
              <w:ind w:left="567" w:right="355"/>
              <w:rPr>
                <w:rFonts w:ascii="Arial" w:hAnsi="Arial" w:cs="Arial"/>
              </w:rPr>
            </w:pPr>
          </w:p>
          <w:p w14:paraId="5FC5891F" w14:textId="77777777" w:rsidR="00FE5545" w:rsidRPr="001A23B3" w:rsidRDefault="00FE5545" w:rsidP="00FE5545">
            <w:pPr>
              <w:ind w:left="567" w:right="355"/>
              <w:rPr>
                <w:rFonts w:ascii="Arial" w:hAnsi="Arial" w:cs="Arial"/>
              </w:rPr>
            </w:pPr>
          </w:p>
          <w:p w14:paraId="382A55B6" w14:textId="77777777" w:rsidR="00380C33" w:rsidRPr="001A23B3" w:rsidRDefault="00380C33" w:rsidP="00380C33">
            <w:pPr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1A23B3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Acquisition d’un </w:t>
            </w:r>
            <w:r w:rsidR="002878C4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Bioanalyseur pour l’etude des profils de taille </w:t>
            </w:r>
            <w:r w:rsidR="00124530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et la selection de taille </w:t>
            </w:r>
            <w:r w:rsidR="00D424CD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de </w:t>
            </w:r>
            <w:r w:rsidR="002878C4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l’ADN génomique, l’ADN Circulant et des librairies NGS </w:t>
            </w:r>
            <w:r w:rsidRPr="001A23B3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destiné au Laboratoire </w:t>
            </w:r>
            <w:r w:rsidR="002878C4">
              <w:rPr>
                <w:rFonts w:ascii="Arial" w:hAnsi="Arial" w:cs="Arial"/>
                <w:b/>
                <w:caps/>
                <w:sz w:val="32"/>
                <w:szCs w:val="32"/>
              </w:rPr>
              <w:t>HLA</w:t>
            </w:r>
            <w:r w:rsidRPr="001A23B3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 de l’EFS </w:t>
            </w:r>
            <w:r w:rsidR="001A23B3" w:rsidRPr="001A23B3">
              <w:rPr>
                <w:rFonts w:ascii="Arial" w:hAnsi="Arial" w:cs="Arial"/>
                <w:b/>
                <w:caps/>
                <w:sz w:val="32"/>
                <w:szCs w:val="32"/>
              </w:rPr>
              <w:t>PACA-Corse</w:t>
            </w:r>
          </w:p>
          <w:p w14:paraId="4B26ECBA" w14:textId="77777777" w:rsidR="00C200B3" w:rsidRPr="001A23B3" w:rsidRDefault="00C200B3" w:rsidP="00FE5545">
            <w:pPr>
              <w:ind w:left="567" w:right="355"/>
              <w:jc w:val="center"/>
              <w:rPr>
                <w:rFonts w:ascii="Arial" w:hAnsi="Arial" w:cs="Arial"/>
                <w:b/>
                <w:caps/>
                <w:sz w:val="32"/>
              </w:rPr>
            </w:pPr>
          </w:p>
          <w:p w14:paraId="2F546B98" w14:textId="77777777" w:rsidR="00FE5545" w:rsidRPr="001A23B3" w:rsidRDefault="00FE5545" w:rsidP="00FE5545">
            <w:pPr>
              <w:ind w:left="567" w:right="355"/>
              <w:jc w:val="center"/>
              <w:rPr>
                <w:rFonts w:ascii="Arial" w:hAnsi="Arial" w:cs="Arial"/>
                <w:b/>
                <w:caps/>
                <w:sz w:val="32"/>
              </w:rPr>
            </w:pPr>
          </w:p>
          <w:p w14:paraId="54B07FC2" w14:textId="77777777" w:rsidR="00C200B3" w:rsidRPr="001A23B3" w:rsidRDefault="00C200B3" w:rsidP="00FE5545">
            <w:pPr>
              <w:ind w:left="567" w:right="355"/>
              <w:jc w:val="center"/>
              <w:rPr>
                <w:rFonts w:ascii="Arial" w:hAnsi="Arial" w:cs="Arial"/>
                <w:sz w:val="10"/>
              </w:rPr>
            </w:pPr>
          </w:p>
          <w:p w14:paraId="122211A4" w14:textId="076BA607" w:rsidR="00C200B3" w:rsidRPr="00F5615C" w:rsidRDefault="00C200B3" w:rsidP="00F5615C">
            <w:pPr>
              <w:spacing w:after="80"/>
              <w:ind w:left="567" w:right="35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5615C">
              <w:rPr>
                <w:rFonts w:ascii="Arial" w:hAnsi="Arial" w:cs="Arial"/>
                <w:bCs/>
                <w:sz w:val="24"/>
                <w:szCs w:val="24"/>
              </w:rPr>
              <w:t>Procédure adaptée</w:t>
            </w:r>
          </w:p>
          <w:p w14:paraId="400B8417" w14:textId="2ED46742" w:rsidR="001A23B3" w:rsidRPr="001A23B3" w:rsidRDefault="001A23B3" w:rsidP="001A23B3">
            <w:pPr>
              <w:jc w:val="center"/>
              <w:rPr>
                <w:rFonts w:ascii="Arial" w:hAnsi="Arial" w:cs="Arial"/>
              </w:rPr>
            </w:pPr>
            <w:r w:rsidRPr="00F5615C">
              <w:rPr>
                <w:rFonts w:ascii="Arial" w:hAnsi="Arial" w:cs="Arial"/>
              </w:rPr>
              <w:t>Articles L.2123-1, R.2123-1 et R.2123-4 à R.2123-</w:t>
            </w:r>
            <w:r w:rsidR="00F5615C" w:rsidRPr="00F5615C">
              <w:rPr>
                <w:rFonts w:ascii="Arial" w:hAnsi="Arial" w:cs="Arial"/>
              </w:rPr>
              <w:t>7</w:t>
            </w:r>
            <w:r w:rsidRPr="00F5615C">
              <w:rPr>
                <w:rFonts w:ascii="Arial" w:hAnsi="Arial" w:cs="Arial"/>
              </w:rPr>
              <w:t xml:space="preserve"> du code de la commande publique</w:t>
            </w:r>
          </w:p>
          <w:p w14:paraId="14D73316" w14:textId="77777777" w:rsidR="00C200B3" w:rsidRPr="001A23B3" w:rsidRDefault="00C200B3" w:rsidP="00FE5545">
            <w:pPr>
              <w:ind w:left="567" w:right="355"/>
              <w:rPr>
                <w:rFonts w:ascii="Arial" w:hAnsi="Arial" w:cs="Arial"/>
              </w:rPr>
            </w:pPr>
          </w:p>
          <w:p w14:paraId="1ECF8678" w14:textId="77777777" w:rsidR="00C200B3" w:rsidRPr="001A23B3" w:rsidRDefault="00C200B3" w:rsidP="00FE5545">
            <w:pPr>
              <w:ind w:left="567" w:right="355"/>
              <w:rPr>
                <w:rFonts w:ascii="Arial" w:hAnsi="Arial" w:cs="Arial"/>
              </w:rPr>
            </w:pPr>
          </w:p>
          <w:p w14:paraId="1A667B45" w14:textId="77777777" w:rsidR="00FE5545" w:rsidRPr="001A23B3" w:rsidRDefault="00FE5545" w:rsidP="00FE5545">
            <w:pPr>
              <w:ind w:left="567" w:right="355"/>
              <w:rPr>
                <w:rFonts w:ascii="Arial" w:hAnsi="Arial" w:cs="Arial"/>
              </w:rPr>
            </w:pPr>
          </w:p>
          <w:p w14:paraId="6893B917" w14:textId="77777777" w:rsidR="00FE5545" w:rsidRPr="001A23B3" w:rsidRDefault="00491CB8" w:rsidP="00491CB8">
            <w:pPr>
              <w:tabs>
                <w:tab w:val="left" w:pos="4170"/>
              </w:tabs>
              <w:ind w:left="567" w:right="355"/>
              <w:rPr>
                <w:rFonts w:ascii="Arial" w:hAnsi="Arial" w:cs="Arial"/>
              </w:rPr>
            </w:pPr>
            <w:r w:rsidRPr="001A23B3">
              <w:rPr>
                <w:rFonts w:ascii="Arial" w:hAnsi="Arial" w:cs="Arial"/>
              </w:rPr>
              <w:tab/>
            </w:r>
          </w:p>
          <w:p w14:paraId="06309BF3" w14:textId="77777777" w:rsidR="00FE5545" w:rsidRPr="001A23B3" w:rsidRDefault="00FE5545" w:rsidP="00FE5545">
            <w:pPr>
              <w:ind w:left="567" w:right="355"/>
              <w:rPr>
                <w:rFonts w:ascii="Arial" w:hAnsi="Arial" w:cs="Arial"/>
              </w:rPr>
            </w:pPr>
          </w:p>
          <w:p w14:paraId="11DB5EAB" w14:textId="77777777" w:rsidR="00C200B3" w:rsidRPr="001A23B3" w:rsidRDefault="00C200B3" w:rsidP="00FE5545">
            <w:pPr>
              <w:ind w:left="567" w:right="355"/>
              <w:rPr>
                <w:rFonts w:ascii="Arial" w:hAnsi="Arial" w:cs="Arial"/>
              </w:rPr>
            </w:pPr>
          </w:p>
          <w:p w14:paraId="27CB921A" w14:textId="77777777" w:rsidR="003E2726" w:rsidRDefault="001B5302" w:rsidP="00FE5545">
            <w:pPr>
              <w:ind w:left="567" w:right="355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CAHIER DES CLAUSES TECHNIQUES PARTICULIERES </w:t>
            </w:r>
          </w:p>
          <w:p w14:paraId="47B0A9F7" w14:textId="77777777" w:rsidR="00C200B3" w:rsidRPr="001A23B3" w:rsidRDefault="001B5302" w:rsidP="00FE5545">
            <w:pPr>
              <w:ind w:left="567" w:right="355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 xml:space="preserve">VALANT CADRE DE REPONSE TECHNIQUE </w:t>
            </w:r>
          </w:p>
          <w:p w14:paraId="5F753D3F" w14:textId="77777777" w:rsidR="00C200B3" w:rsidRPr="001A23B3" w:rsidRDefault="00C200B3" w:rsidP="00FE5545">
            <w:pPr>
              <w:ind w:left="567" w:right="355"/>
              <w:jc w:val="center"/>
              <w:rPr>
                <w:rFonts w:ascii="Arial" w:hAnsi="Arial" w:cs="Arial"/>
                <w:caps/>
                <w:sz w:val="40"/>
                <w:szCs w:val="40"/>
              </w:rPr>
            </w:pPr>
          </w:p>
          <w:p w14:paraId="2FBB95E5" w14:textId="77777777" w:rsidR="00C200B3" w:rsidRPr="001A23B3" w:rsidRDefault="00C200B3" w:rsidP="00FE5545">
            <w:pPr>
              <w:ind w:left="567" w:right="355"/>
              <w:rPr>
                <w:rFonts w:ascii="Arial" w:hAnsi="Arial" w:cs="Arial"/>
              </w:rPr>
            </w:pPr>
          </w:p>
          <w:p w14:paraId="4A723D45" w14:textId="77777777" w:rsidR="00FE5545" w:rsidRPr="001A23B3" w:rsidRDefault="00FE5545" w:rsidP="00FE5545">
            <w:pPr>
              <w:ind w:left="567" w:right="355"/>
              <w:rPr>
                <w:rFonts w:ascii="Arial" w:hAnsi="Arial" w:cs="Arial"/>
              </w:rPr>
            </w:pPr>
          </w:p>
          <w:p w14:paraId="1BA55A0F" w14:textId="77777777" w:rsidR="00593143" w:rsidRPr="001A23B3" w:rsidRDefault="00593143" w:rsidP="00FE5545">
            <w:pPr>
              <w:ind w:left="567" w:right="355"/>
              <w:rPr>
                <w:rFonts w:ascii="Arial" w:hAnsi="Arial" w:cs="Arial"/>
              </w:rPr>
            </w:pPr>
          </w:p>
          <w:p w14:paraId="317CAAB2" w14:textId="77777777" w:rsidR="00C200B3" w:rsidRPr="001A23B3" w:rsidRDefault="00C200B3" w:rsidP="00FE5545">
            <w:pPr>
              <w:pStyle w:val="Pieddepage"/>
              <w:tabs>
                <w:tab w:val="clear" w:pos="4536"/>
                <w:tab w:val="clear" w:pos="9072"/>
              </w:tabs>
              <w:ind w:left="567" w:right="355"/>
              <w:rPr>
                <w:rFonts w:ascii="Arial" w:hAnsi="Arial" w:cs="Arial"/>
              </w:rPr>
            </w:pPr>
          </w:p>
        </w:tc>
      </w:tr>
    </w:tbl>
    <w:p w14:paraId="0F75DD8A" w14:textId="77777777" w:rsidR="00FE5545" w:rsidRPr="001A23B3" w:rsidRDefault="00FE5545" w:rsidP="00A838F5">
      <w:pPr>
        <w:pStyle w:val="Sous-titre"/>
        <w:jc w:val="left"/>
        <w:rPr>
          <w:rFonts w:ascii="Arial" w:hAnsi="Arial" w:cs="Arial"/>
        </w:rPr>
        <w:sectPr w:rsidR="00FE5545" w:rsidRPr="001A23B3" w:rsidSect="00363DB7">
          <w:pgSz w:w="11907" w:h="16840" w:code="9"/>
          <w:pgMar w:top="992" w:right="850" w:bottom="992" w:left="851" w:header="720" w:footer="720" w:gutter="0"/>
          <w:cols w:space="720"/>
          <w:docGrid w:linePitch="299"/>
        </w:sectPr>
      </w:pPr>
    </w:p>
    <w:p w14:paraId="37C0BBD8" w14:textId="77777777" w:rsidR="00144B0B" w:rsidRPr="00144B0B" w:rsidRDefault="00144B0B" w:rsidP="00144B0B">
      <w:pPr>
        <w:rPr>
          <w:rFonts w:ascii="Arial" w:hAnsi="Arial" w:cs="Arial"/>
        </w:rPr>
      </w:pPr>
      <w:bookmarkStart w:id="2" w:name="_Hlk210830663"/>
      <w:r w:rsidRPr="00144B0B">
        <w:rPr>
          <w:rFonts w:ascii="Arial" w:hAnsi="Arial" w:cs="Arial"/>
        </w:rPr>
        <w:lastRenderedPageBreak/>
        <w:t>Dans le cadre du développement des techniques de biologie moléculaire appliquées à la transplantation et à la greffe de CSH, le laboratoire doit disposer d’un équipement performant pour l’analyse de la taille et la sélection de taille de différents types d’ADN</w:t>
      </w:r>
      <w:r>
        <w:rPr>
          <w:rFonts w:ascii="Arial" w:hAnsi="Arial" w:cs="Arial"/>
        </w:rPr>
        <w:t xml:space="preserve"> et de librairies</w:t>
      </w:r>
      <w:r w:rsidRPr="00144B0B">
        <w:rPr>
          <w:rFonts w:ascii="Arial" w:hAnsi="Arial" w:cs="Arial"/>
        </w:rPr>
        <w:t xml:space="preserve"> notamment :</w:t>
      </w:r>
    </w:p>
    <w:p w14:paraId="77F31698" w14:textId="6052F845" w:rsidR="00144B0B" w:rsidRPr="00144B0B" w:rsidRDefault="00144B0B" w:rsidP="00144B0B">
      <w:pPr>
        <w:pStyle w:val="Paragraphedeliste"/>
        <w:numPr>
          <w:ilvl w:val="0"/>
          <w:numId w:val="26"/>
        </w:numPr>
        <w:rPr>
          <w:rFonts w:ascii="Arial" w:hAnsi="Arial" w:cs="Arial"/>
        </w:rPr>
      </w:pPr>
      <w:r w:rsidRPr="00144B0B">
        <w:rPr>
          <w:rFonts w:ascii="Arial" w:hAnsi="Arial" w:cs="Arial"/>
        </w:rPr>
        <w:t>L’ADN génomique (</w:t>
      </w:r>
      <w:proofErr w:type="spellStart"/>
      <w:r w:rsidRPr="00144B0B">
        <w:rPr>
          <w:rFonts w:ascii="Arial" w:hAnsi="Arial" w:cs="Arial"/>
        </w:rPr>
        <w:t>ADNg</w:t>
      </w:r>
      <w:proofErr w:type="spellEnd"/>
      <w:r w:rsidRPr="00144B0B">
        <w:rPr>
          <w:rFonts w:ascii="Arial" w:hAnsi="Arial" w:cs="Arial"/>
        </w:rPr>
        <w:t>) extrait de sang total, de moelle osseuse, de sous-populations purifiées par tri magnétique ou de salive</w:t>
      </w:r>
      <w:r w:rsidR="00514811">
        <w:rPr>
          <w:rFonts w:ascii="Arial" w:hAnsi="Arial" w:cs="Arial"/>
        </w:rPr>
        <w:t> ;</w:t>
      </w:r>
    </w:p>
    <w:p w14:paraId="43B6D036" w14:textId="32E88F1A" w:rsidR="00144B0B" w:rsidRPr="00144B0B" w:rsidRDefault="00144B0B" w:rsidP="00144B0B">
      <w:pPr>
        <w:pStyle w:val="Paragraphedeliste"/>
        <w:numPr>
          <w:ilvl w:val="0"/>
          <w:numId w:val="26"/>
        </w:numPr>
        <w:rPr>
          <w:rFonts w:ascii="Arial" w:hAnsi="Arial" w:cs="Arial"/>
        </w:rPr>
      </w:pPr>
      <w:r w:rsidRPr="00144B0B">
        <w:rPr>
          <w:rFonts w:ascii="Arial" w:hAnsi="Arial" w:cs="Arial"/>
        </w:rPr>
        <w:t>L’ADN circulant libre (</w:t>
      </w:r>
      <w:proofErr w:type="spellStart"/>
      <w:r w:rsidRPr="00144B0B">
        <w:rPr>
          <w:rFonts w:ascii="Arial" w:hAnsi="Arial" w:cs="Arial"/>
        </w:rPr>
        <w:t>ADNcf</w:t>
      </w:r>
      <w:proofErr w:type="spellEnd"/>
      <w:r w:rsidRPr="00144B0B">
        <w:rPr>
          <w:rFonts w:ascii="Arial" w:hAnsi="Arial" w:cs="Arial"/>
        </w:rPr>
        <w:t>) présent dans le plasma</w:t>
      </w:r>
      <w:r w:rsidR="00514811">
        <w:rPr>
          <w:rFonts w:ascii="Arial" w:hAnsi="Arial" w:cs="Arial"/>
        </w:rPr>
        <w:t> ;</w:t>
      </w:r>
    </w:p>
    <w:p w14:paraId="575E7F5B" w14:textId="1EC69F41" w:rsidR="00144B0B" w:rsidRPr="00144B0B" w:rsidRDefault="00144B0B" w:rsidP="00144B0B">
      <w:pPr>
        <w:pStyle w:val="Paragraphedeliste"/>
        <w:numPr>
          <w:ilvl w:val="0"/>
          <w:numId w:val="26"/>
        </w:numPr>
        <w:rPr>
          <w:rFonts w:ascii="Arial" w:hAnsi="Arial" w:cs="Arial"/>
        </w:rPr>
      </w:pPr>
      <w:r w:rsidRPr="00144B0B">
        <w:rPr>
          <w:rFonts w:ascii="Arial" w:hAnsi="Arial" w:cs="Arial"/>
        </w:rPr>
        <w:t>Les librairies de séquençage NGS et TGS préparées dans le cadre du génotypage HLA et du suivi du chimérisme</w:t>
      </w:r>
      <w:r w:rsidR="00514811">
        <w:rPr>
          <w:rFonts w:ascii="Arial" w:hAnsi="Arial" w:cs="Arial"/>
        </w:rPr>
        <w:t>.</w:t>
      </w:r>
    </w:p>
    <w:p w14:paraId="5F48BACC" w14:textId="77777777" w:rsidR="00144B0B" w:rsidRPr="00144B0B" w:rsidRDefault="00144B0B" w:rsidP="00F5615C">
      <w:pPr>
        <w:ind w:left="284" w:hanging="284"/>
        <w:rPr>
          <w:rFonts w:ascii="Arial" w:hAnsi="Arial" w:cs="Arial"/>
        </w:rPr>
      </w:pPr>
    </w:p>
    <w:p w14:paraId="0432FDCD" w14:textId="3BCCD991" w:rsidR="00144B0B" w:rsidRDefault="00144B0B" w:rsidP="00AB69EC">
      <w:pPr>
        <w:rPr>
          <w:rFonts w:ascii="Arial Narrow" w:hAnsi="Arial Narrow"/>
          <w:sz w:val="24"/>
          <w:szCs w:val="24"/>
        </w:rPr>
      </w:pPr>
      <w:r w:rsidRPr="00144B0B">
        <w:rPr>
          <w:rFonts w:ascii="Arial" w:hAnsi="Arial" w:cs="Arial"/>
        </w:rPr>
        <w:t xml:space="preserve">Ce marché vise donc à doter le laboratoire d’un outil polyvalent, fiable, compatible avec les différents protocoles utilisés en génotypage HLA et chimérisme, et permettant (1) un contrôle </w:t>
      </w:r>
      <w:r>
        <w:rPr>
          <w:rFonts w:ascii="Arial" w:hAnsi="Arial" w:cs="Arial"/>
        </w:rPr>
        <w:t>qualitatif</w:t>
      </w:r>
      <w:r w:rsidRPr="00144B0B">
        <w:rPr>
          <w:rFonts w:ascii="Arial" w:hAnsi="Arial" w:cs="Arial"/>
        </w:rPr>
        <w:t xml:space="preserve"> des étapes du processus analytique, (2) une sélection des tailles des ADN</w:t>
      </w:r>
      <w:r w:rsidR="00514811">
        <w:rPr>
          <w:rFonts w:ascii="Arial" w:hAnsi="Arial" w:cs="Arial"/>
        </w:rPr>
        <w:t xml:space="preserve">, </w:t>
      </w:r>
      <w:proofErr w:type="spellStart"/>
      <w:r w:rsidR="00514811">
        <w:rPr>
          <w:rFonts w:ascii="Arial" w:hAnsi="Arial" w:cs="Arial"/>
        </w:rPr>
        <w:t>ADNcf</w:t>
      </w:r>
      <w:proofErr w:type="spellEnd"/>
      <w:r w:rsidR="005148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et des libraires NGS</w:t>
      </w:r>
      <w:r>
        <w:rPr>
          <w:rFonts w:ascii="Arial Narrow" w:hAnsi="Arial Narrow"/>
          <w:sz w:val="24"/>
          <w:szCs w:val="24"/>
        </w:rPr>
        <w:t>.</w:t>
      </w:r>
    </w:p>
    <w:bookmarkEnd w:id="2"/>
    <w:p w14:paraId="333F6535" w14:textId="77777777" w:rsidR="00144B0B" w:rsidRPr="00144B0B" w:rsidRDefault="00D424CD" w:rsidP="00AB69EC">
      <w:pPr>
        <w:rPr>
          <w:rFonts w:ascii="Arial Narrow" w:hAnsi="Arial Narrow"/>
          <w:sz w:val="24"/>
          <w:szCs w:val="24"/>
        </w:rPr>
      </w:pPr>
      <w:r>
        <w:rPr>
          <w:rFonts w:ascii="Arial" w:hAnsi="Arial" w:cs="Arial"/>
        </w:rPr>
        <w:t xml:space="preserve"> </w:t>
      </w:r>
    </w:p>
    <w:p w14:paraId="6E4268F0" w14:textId="2F354451" w:rsidR="00BF659D" w:rsidRPr="00514811" w:rsidRDefault="00E4218A" w:rsidP="00AB69EC">
      <w:pPr>
        <w:rPr>
          <w:rFonts w:ascii="Arial" w:hAnsi="Arial" w:cs="Arial"/>
        </w:rPr>
      </w:pPr>
      <w:r>
        <w:rPr>
          <w:rFonts w:ascii="Arial" w:hAnsi="Arial" w:cs="Arial"/>
        </w:rPr>
        <w:t>Le marché comprend l’achat de l’</w:t>
      </w:r>
      <w:r w:rsidR="00D424CD">
        <w:rPr>
          <w:rFonts w:ascii="Arial" w:hAnsi="Arial" w:cs="Arial"/>
        </w:rPr>
        <w:t>équipement</w:t>
      </w:r>
      <w:r>
        <w:rPr>
          <w:rFonts w:ascii="Arial" w:hAnsi="Arial" w:cs="Arial"/>
        </w:rPr>
        <w:t xml:space="preserve">, l’installation, </w:t>
      </w:r>
      <w:r w:rsidRPr="00E4218A">
        <w:rPr>
          <w:rFonts w:ascii="Arial" w:hAnsi="Arial" w:cs="Arial"/>
        </w:rPr>
        <w:t>la formation du personnel à l’utilisation dudit équipement ainsi que la maintenance</w:t>
      </w:r>
      <w:r w:rsidR="001453E7">
        <w:rPr>
          <w:rFonts w:ascii="Arial" w:hAnsi="Arial" w:cs="Arial"/>
        </w:rPr>
        <w:t xml:space="preserve"> full service dans le cadre de l</w:t>
      </w:r>
      <w:r w:rsidRPr="00E4218A">
        <w:rPr>
          <w:rFonts w:ascii="Arial" w:hAnsi="Arial" w:cs="Arial"/>
        </w:rPr>
        <w:t>a garantie.</w:t>
      </w:r>
      <w:r w:rsidR="00D424CD">
        <w:rPr>
          <w:rFonts w:ascii="Arial" w:hAnsi="Arial" w:cs="Arial"/>
        </w:rPr>
        <w:t xml:space="preserve"> </w:t>
      </w:r>
    </w:p>
    <w:p w14:paraId="04C0B85A" w14:textId="77777777" w:rsidR="00AB69EC" w:rsidRPr="001A23B3" w:rsidRDefault="00AB69EC" w:rsidP="00A838F5">
      <w:pPr>
        <w:pStyle w:val="Sous-titre"/>
        <w:jc w:val="left"/>
        <w:rPr>
          <w:rFonts w:ascii="Arial" w:hAnsi="Arial" w:cs="Arial"/>
          <w:b/>
        </w:rPr>
      </w:pPr>
    </w:p>
    <w:p w14:paraId="706CFD3B" w14:textId="77777777" w:rsidR="004109AE" w:rsidRDefault="004109AE" w:rsidP="00CE059C">
      <w:pPr>
        <w:pStyle w:val="Paragraphedeliste"/>
        <w:numPr>
          <w:ilvl w:val="0"/>
          <w:numId w:val="18"/>
        </w:numPr>
        <w:rPr>
          <w:rFonts w:ascii="Arial" w:hAnsi="Arial" w:cs="Arial"/>
          <w:b/>
          <w:szCs w:val="22"/>
        </w:rPr>
      </w:pPr>
      <w:r w:rsidRPr="00CE059C">
        <w:rPr>
          <w:rFonts w:ascii="Arial" w:hAnsi="Arial" w:cs="Arial"/>
          <w:b/>
          <w:szCs w:val="22"/>
          <w:u w:val="single"/>
        </w:rPr>
        <w:t>Référentiel</w:t>
      </w:r>
      <w:r w:rsidRPr="00CE059C">
        <w:rPr>
          <w:rFonts w:ascii="Arial" w:hAnsi="Arial" w:cs="Arial"/>
          <w:szCs w:val="22"/>
        </w:rPr>
        <w:t> </w:t>
      </w:r>
      <w:r w:rsidRPr="00CE059C">
        <w:rPr>
          <w:rFonts w:ascii="Arial" w:hAnsi="Arial" w:cs="Arial"/>
          <w:b/>
          <w:szCs w:val="22"/>
        </w:rPr>
        <w:t>:</w:t>
      </w:r>
    </w:p>
    <w:p w14:paraId="203BA48A" w14:textId="77777777" w:rsidR="00CE059C" w:rsidRPr="00CE059C" w:rsidRDefault="00CE059C" w:rsidP="00CE059C">
      <w:pPr>
        <w:pStyle w:val="Paragraphedeliste"/>
        <w:ind w:left="1080"/>
        <w:rPr>
          <w:rFonts w:ascii="Arial" w:hAnsi="Arial" w:cs="Arial"/>
          <w:b/>
          <w:szCs w:val="22"/>
        </w:rPr>
      </w:pPr>
    </w:p>
    <w:p w14:paraId="5A22FDFE" w14:textId="5E55B28A" w:rsidR="00CE059C" w:rsidRDefault="002878C4" w:rsidP="002878C4">
      <w:pPr>
        <w:rPr>
          <w:rFonts w:ascii="Arial" w:hAnsi="Arial" w:cs="Arial"/>
          <w:szCs w:val="22"/>
        </w:rPr>
      </w:pPr>
      <w:r w:rsidRPr="002878C4">
        <w:rPr>
          <w:rFonts w:ascii="Arial" w:hAnsi="Arial" w:cs="Arial"/>
          <w:szCs w:val="22"/>
        </w:rPr>
        <w:t>L’ensemble des éléments composant le marché proposé par le titulaire dans son offre est conforme aux normes de sécurité et de qualité en vigueur sur le marché français et européen.</w:t>
      </w:r>
    </w:p>
    <w:p w14:paraId="0B76CE52" w14:textId="77777777" w:rsidR="002878C4" w:rsidRDefault="002878C4" w:rsidP="002878C4">
      <w:pPr>
        <w:rPr>
          <w:rFonts w:ascii="Arial" w:hAnsi="Arial" w:cs="Arial"/>
          <w:szCs w:val="22"/>
        </w:rPr>
      </w:pPr>
    </w:p>
    <w:p w14:paraId="67D5D97B" w14:textId="77777777" w:rsidR="00CE059C" w:rsidRDefault="00CE059C" w:rsidP="00CE059C">
      <w:pPr>
        <w:pStyle w:val="Paragraphedeliste"/>
        <w:numPr>
          <w:ilvl w:val="0"/>
          <w:numId w:val="18"/>
        </w:num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  <w:u w:val="single"/>
        </w:rPr>
        <w:t>Prescriptions techniques des prestations</w:t>
      </w:r>
      <w:r w:rsidRPr="00CE059C">
        <w:rPr>
          <w:rFonts w:ascii="Arial" w:hAnsi="Arial" w:cs="Arial"/>
          <w:szCs w:val="22"/>
        </w:rPr>
        <w:t> </w:t>
      </w:r>
      <w:r w:rsidRPr="00CE059C">
        <w:rPr>
          <w:rFonts w:ascii="Arial" w:hAnsi="Arial" w:cs="Arial"/>
          <w:b/>
          <w:szCs w:val="22"/>
        </w:rPr>
        <w:t>:</w:t>
      </w:r>
    </w:p>
    <w:p w14:paraId="12053EA5" w14:textId="77777777" w:rsidR="008062CD" w:rsidRDefault="008062CD" w:rsidP="008062CD">
      <w:pPr>
        <w:rPr>
          <w:rFonts w:ascii="Arial" w:hAnsi="Arial" w:cs="Arial"/>
          <w:b/>
          <w:szCs w:val="22"/>
        </w:rPr>
      </w:pPr>
    </w:p>
    <w:p w14:paraId="6E40F630" w14:textId="095FB53B" w:rsidR="00F8623F" w:rsidRDefault="008062CD" w:rsidP="001E75D5">
      <w:pPr>
        <w:pStyle w:val="Sous-titre"/>
        <w:jc w:val="both"/>
        <w:rPr>
          <w:rFonts w:ascii="Arial" w:hAnsi="Arial" w:cs="Arial"/>
          <w:sz w:val="22"/>
          <w:szCs w:val="22"/>
        </w:rPr>
      </w:pPr>
      <w:r w:rsidRPr="001A23B3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 xml:space="preserve"> présent</w:t>
      </w:r>
      <w:r w:rsidRPr="001A23B3">
        <w:rPr>
          <w:rFonts w:ascii="Arial" w:hAnsi="Arial" w:cs="Arial"/>
          <w:sz w:val="22"/>
          <w:szCs w:val="22"/>
        </w:rPr>
        <w:t xml:space="preserve"> CCTP définit les caractéristiques techniques auxquelles doi</w:t>
      </w:r>
      <w:r w:rsidR="00124530">
        <w:rPr>
          <w:rFonts w:ascii="Arial" w:hAnsi="Arial" w:cs="Arial"/>
          <w:sz w:val="22"/>
          <w:szCs w:val="22"/>
        </w:rPr>
        <w:t>t</w:t>
      </w:r>
      <w:r w:rsidRPr="001A23B3">
        <w:rPr>
          <w:rFonts w:ascii="Arial" w:hAnsi="Arial" w:cs="Arial"/>
          <w:sz w:val="22"/>
          <w:szCs w:val="22"/>
        </w:rPr>
        <w:t xml:space="preserve"> impérativement répondre l’</w:t>
      </w:r>
      <w:r w:rsidR="00124530">
        <w:rPr>
          <w:rFonts w:ascii="Arial" w:hAnsi="Arial" w:cs="Arial"/>
          <w:sz w:val="22"/>
          <w:szCs w:val="22"/>
        </w:rPr>
        <w:t>équipement</w:t>
      </w:r>
      <w:r w:rsidR="00DB3678">
        <w:rPr>
          <w:rFonts w:ascii="Arial" w:hAnsi="Arial" w:cs="Arial"/>
          <w:sz w:val="22"/>
          <w:szCs w:val="22"/>
        </w:rPr>
        <w:t>.</w:t>
      </w:r>
    </w:p>
    <w:p w14:paraId="4D317CC2" w14:textId="77777777" w:rsidR="00345A9D" w:rsidRPr="00345A9D" w:rsidRDefault="00345A9D" w:rsidP="001E75D5">
      <w:pPr>
        <w:pStyle w:val="Sous-titre"/>
        <w:jc w:val="both"/>
        <w:rPr>
          <w:rFonts w:ascii="Arial" w:hAnsi="Arial" w:cs="Arial"/>
          <w:color w:val="FF0000"/>
          <w:sz w:val="22"/>
          <w:szCs w:val="22"/>
        </w:rPr>
      </w:pPr>
      <w:r w:rsidRPr="00345A9D">
        <w:rPr>
          <w:rFonts w:ascii="Arial" w:hAnsi="Arial" w:cs="Arial"/>
          <w:color w:val="FF0000"/>
          <w:sz w:val="22"/>
          <w:szCs w:val="22"/>
        </w:rPr>
        <w:t xml:space="preserve">Les exigences (items) figurant en rouge et ci-après listées constituent des caractéristiques techniques et exigences obligatoires. </w:t>
      </w:r>
    </w:p>
    <w:p w14:paraId="7E8BF8E9" w14:textId="77777777" w:rsidR="008062CD" w:rsidRPr="00F8623F" w:rsidRDefault="00345A9D" w:rsidP="001E75D5">
      <w:pPr>
        <w:pStyle w:val="Sous-titre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8623F">
        <w:rPr>
          <w:rFonts w:ascii="Arial" w:hAnsi="Arial" w:cs="Arial"/>
          <w:color w:val="FF0000"/>
          <w:sz w:val="22"/>
          <w:szCs w:val="22"/>
        </w:rPr>
        <w:t>Toute offre ne respectant pas une (ou plusieurs) de ces exigence(s) peut être déclarée irrégulière et rejetée. Ces items ne sont donc pas notés.</w:t>
      </w:r>
    </w:p>
    <w:p w14:paraId="5AD90C10" w14:textId="77777777" w:rsidR="008062CD" w:rsidRDefault="00410BB9" w:rsidP="001E75D5">
      <w:pPr>
        <w:rPr>
          <w:rFonts w:ascii="Arial" w:hAnsi="Arial" w:cs="Arial"/>
        </w:rPr>
      </w:pPr>
      <w:r w:rsidRPr="00A474E0">
        <w:rPr>
          <w:rFonts w:ascii="Arial" w:hAnsi="Arial" w:cs="Arial"/>
          <w:color w:val="70AD47" w:themeColor="accent6"/>
        </w:rPr>
        <w:t xml:space="preserve">Les éléments en </w:t>
      </w:r>
      <w:r w:rsidR="00A474E0">
        <w:rPr>
          <w:rFonts w:ascii="Arial" w:hAnsi="Arial" w:cs="Arial"/>
          <w:color w:val="70AD47" w:themeColor="accent6"/>
        </w:rPr>
        <w:t>vert</w:t>
      </w:r>
      <w:r w:rsidR="008062CD" w:rsidRPr="00A474E0">
        <w:rPr>
          <w:rFonts w:ascii="Arial" w:hAnsi="Arial" w:cs="Arial"/>
          <w:color w:val="70AD47" w:themeColor="accent6"/>
        </w:rPr>
        <w:t xml:space="preserve"> sont </w:t>
      </w:r>
      <w:r w:rsidRPr="00A474E0">
        <w:rPr>
          <w:rFonts w:ascii="Arial" w:hAnsi="Arial" w:cs="Arial"/>
          <w:color w:val="70AD47" w:themeColor="accent6"/>
        </w:rPr>
        <w:t xml:space="preserve">des données </w:t>
      </w:r>
      <w:r w:rsidR="008062CD" w:rsidRPr="00A474E0">
        <w:rPr>
          <w:rFonts w:ascii="Arial" w:hAnsi="Arial" w:cs="Arial"/>
          <w:color w:val="70AD47" w:themeColor="accent6"/>
        </w:rPr>
        <w:t>non noté</w:t>
      </w:r>
      <w:r w:rsidR="00A474E0" w:rsidRPr="00A474E0">
        <w:rPr>
          <w:rFonts w:ascii="Arial" w:hAnsi="Arial" w:cs="Arial"/>
          <w:color w:val="70AD47" w:themeColor="accent6"/>
        </w:rPr>
        <w:t>e</w:t>
      </w:r>
      <w:r w:rsidR="008062CD" w:rsidRPr="00A474E0">
        <w:rPr>
          <w:rFonts w:ascii="Arial" w:hAnsi="Arial" w:cs="Arial"/>
          <w:color w:val="70AD47" w:themeColor="accent6"/>
        </w:rPr>
        <w:t>s</w:t>
      </w:r>
      <w:r w:rsidR="008062CD" w:rsidRPr="00E822D2">
        <w:rPr>
          <w:rFonts w:ascii="Arial" w:hAnsi="Arial" w:cs="Arial"/>
        </w:rPr>
        <w:t xml:space="preserve">. </w:t>
      </w:r>
    </w:p>
    <w:p w14:paraId="53B0A0BF" w14:textId="65F90403" w:rsidR="00A474E0" w:rsidRDefault="00A474E0" w:rsidP="001E75D5">
      <w:pPr>
        <w:rPr>
          <w:rFonts w:ascii="Arial" w:hAnsi="Arial" w:cs="Arial"/>
          <w:color w:val="0000FF"/>
          <w:szCs w:val="22"/>
        </w:rPr>
      </w:pPr>
      <w:r w:rsidRPr="00A474E0">
        <w:rPr>
          <w:rFonts w:ascii="Arial" w:hAnsi="Arial" w:cs="Arial"/>
          <w:color w:val="0000FF"/>
          <w:szCs w:val="22"/>
        </w:rPr>
        <w:t xml:space="preserve">Les items figurant en bleu sont des précisions indiquées à titre d’information. </w:t>
      </w:r>
    </w:p>
    <w:p w14:paraId="1DB62E90" w14:textId="04676E7F" w:rsidR="008062CD" w:rsidRPr="00F5615C" w:rsidRDefault="00D80FDC" w:rsidP="008062CD">
      <w:pPr>
        <w:rPr>
          <w:rFonts w:ascii="Arial" w:hAnsi="Arial" w:cs="Arial"/>
          <w:color w:val="000000" w:themeColor="text1"/>
          <w:szCs w:val="22"/>
        </w:rPr>
      </w:pPr>
      <w:r w:rsidRPr="00D80FDC">
        <w:rPr>
          <w:rFonts w:ascii="Arial" w:hAnsi="Arial" w:cs="Arial"/>
          <w:color w:val="000000" w:themeColor="text1"/>
          <w:szCs w:val="22"/>
        </w:rPr>
        <w:t xml:space="preserve">Les items en noirs sont notés. </w:t>
      </w:r>
    </w:p>
    <w:p w14:paraId="71250BA6" w14:textId="77777777" w:rsidR="00CE059C" w:rsidRPr="001A23B3" w:rsidRDefault="00CE059C" w:rsidP="004109AE">
      <w:pPr>
        <w:rPr>
          <w:rFonts w:ascii="Arial" w:hAnsi="Arial" w:cs="Arial"/>
          <w:szCs w:val="22"/>
        </w:rPr>
      </w:pPr>
    </w:p>
    <w:p w14:paraId="353CC821" w14:textId="77777777" w:rsidR="00AB69EC" w:rsidRPr="008062CD" w:rsidRDefault="008062CD" w:rsidP="008062CD">
      <w:pPr>
        <w:pStyle w:val="Sous-titre"/>
        <w:numPr>
          <w:ilvl w:val="0"/>
          <w:numId w:val="20"/>
        </w:numPr>
        <w:jc w:val="left"/>
        <w:rPr>
          <w:rFonts w:ascii="Arial" w:hAnsi="Arial" w:cs="Arial"/>
          <w:sz w:val="22"/>
          <w:szCs w:val="22"/>
          <w:u w:val="single"/>
        </w:rPr>
      </w:pPr>
      <w:r w:rsidRPr="008062CD">
        <w:rPr>
          <w:rFonts w:ascii="Arial" w:hAnsi="Arial" w:cs="Arial"/>
          <w:sz w:val="22"/>
          <w:szCs w:val="22"/>
          <w:u w:val="single"/>
        </w:rPr>
        <w:t>Conditions d’installation</w:t>
      </w:r>
      <w:r w:rsidR="00E822D2">
        <w:rPr>
          <w:rFonts w:ascii="Arial" w:hAnsi="Arial" w:cs="Arial"/>
          <w:sz w:val="22"/>
          <w:szCs w:val="22"/>
          <w:u w:val="single"/>
        </w:rPr>
        <w:t xml:space="preserve"> de l’équipement </w:t>
      </w:r>
    </w:p>
    <w:p w14:paraId="77D67852" w14:textId="77777777" w:rsidR="00BF659D" w:rsidRPr="001A23B3" w:rsidRDefault="00BF659D" w:rsidP="00BF659D">
      <w:pPr>
        <w:rPr>
          <w:rFonts w:ascii="Arial" w:hAnsi="Arial" w:cs="Arial"/>
        </w:rPr>
      </w:pPr>
    </w:p>
    <w:p w14:paraId="2865D3EB" w14:textId="310215CF" w:rsidR="00BF659D" w:rsidRPr="00B81B0B" w:rsidRDefault="00876D57" w:rsidP="00BF659D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Le fournisseur s’</w:t>
      </w:r>
      <w:r w:rsidR="00BF659D" w:rsidRPr="00B81B0B">
        <w:rPr>
          <w:rFonts w:ascii="Arial" w:hAnsi="Arial" w:cs="Arial"/>
          <w:szCs w:val="22"/>
        </w:rPr>
        <w:t xml:space="preserve">engage à signifier toutes </w:t>
      </w:r>
      <w:r w:rsidR="001A3057" w:rsidRPr="00B81B0B">
        <w:rPr>
          <w:rFonts w:ascii="Arial" w:hAnsi="Arial" w:cs="Arial"/>
          <w:szCs w:val="22"/>
        </w:rPr>
        <w:t xml:space="preserve">les </w:t>
      </w:r>
      <w:r w:rsidR="00BF659D" w:rsidRPr="00B81B0B">
        <w:rPr>
          <w:rFonts w:ascii="Arial" w:hAnsi="Arial" w:cs="Arial"/>
          <w:szCs w:val="22"/>
        </w:rPr>
        <w:t>conditions d’installation </w:t>
      </w:r>
      <w:r>
        <w:rPr>
          <w:rFonts w:ascii="Arial" w:hAnsi="Arial" w:cs="Arial"/>
          <w:szCs w:val="22"/>
        </w:rPr>
        <w:t>de l’</w:t>
      </w:r>
      <w:r w:rsidR="004B5413">
        <w:rPr>
          <w:rFonts w:ascii="Arial" w:hAnsi="Arial" w:cs="Arial"/>
          <w:szCs w:val="22"/>
        </w:rPr>
        <w:t>équipement</w:t>
      </w:r>
      <w:r>
        <w:rPr>
          <w:rFonts w:ascii="Arial" w:hAnsi="Arial" w:cs="Arial"/>
          <w:szCs w:val="22"/>
        </w:rPr>
        <w:t xml:space="preserve"> dans le tableau ci-après </w:t>
      </w:r>
      <w:r w:rsidR="00BF659D" w:rsidRPr="00B81B0B">
        <w:rPr>
          <w:rFonts w:ascii="Arial" w:hAnsi="Arial" w:cs="Arial"/>
          <w:szCs w:val="22"/>
        </w:rPr>
        <w:t>:</w:t>
      </w:r>
    </w:p>
    <w:tbl>
      <w:tblPr>
        <w:tblW w:w="5371" w:type="pct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"/>
        <w:gridCol w:w="2966"/>
        <w:gridCol w:w="1157"/>
        <w:gridCol w:w="4821"/>
        <w:gridCol w:w="1132"/>
      </w:tblGrid>
      <w:tr w:rsidR="003E383B" w:rsidRPr="001A23B3" w14:paraId="246FA03C" w14:textId="2643E48F" w:rsidTr="00F66A69">
        <w:trPr>
          <w:trHeight w:val="391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57FAAB9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DC55891" w14:textId="77777777" w:rsidR="004B5413" w:rsidRPr="001A23B3" w:rsidRDefault="004B5413" w:rsidP="00820B5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C3E9B6" w14:textId="6B7DF209" w:rsidR="004B5413" w:rsidRPr="001A23B3" w:rsidRDefault="004B5413" w:rsidP="00820B51">
            <w:pPr>
              <w:pStyle w:val="Titre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Précisions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E398F4" w14:textId="71CECB89" w:rsidR="004B5413" w:rsidRPr="001A23B3" w:rsidRDefault="004B5413" w:rsidP="00820B51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1A23B3">
              <w:rPr>
                <w:rFonts w:ascii="Arial" w:hAnsi="Arial" w:cs="Arial"/>
                <w:b/>
                <w:sz w:val="20"/>
              </w:rPr>
              <w:t>Réponse</w:t>
            </w:r>
            <w:r w:rsidR="003E383B">
              <w:rPr>
                <w:rFonts w:ascii="Arial" w:hAnsi="Arial" w:cs="Arial"/>
                <w:b/>
                <w:sz w:val="20"/>
              </w:rPr>
              <w:t xml:space="preserve"> du</w:t>
            </w:r>
            <w:r w:rsidRPr="001A23B3">
              <w:rPr>
                <w:rFonts w:ascii="Arial" w:hAnsi="Arial" w:cs="Arial"/>
                <w:b/>
                <w:sz w:val="20"/>
              </w:rPr>
              <w:t xml:space="preserve"> fournisseur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A413D9" w14:textId="2F142962" w:rsidR="004B5413" w:rsidRPr="001A23B3" w:rsidRDefault="004B5413" w:rsidP="00820B51">
            <w:pPr>
              <w:pStyle w:val="Titre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Points</w:t>
            </w:r>
          </w:p>
        </w:tc>
      </w:tr>
      <w:tr w:rsidR="004B5413" w:rsidRPr="001A23B3" w14:paraId="17DE350C" w14:textId="529A33C3" w:rsidTr="00F66A69">
        <w:trPr>
          <w:trHeight w:val="907"/>
        </w:trPr>
        <w:tc>
          <w:tcPr>
            <w:tcW w:w="132" w:type="pct"/>
            <w:tcBorders>
              <w:top w:val="single" w:sz="4" w:space="0" w:color="auto"/>
              <w:right w:val="nil"/>
            </w:tcBorders>
            <w:vAlign w:val="center"/>
          </w:tcPr>
          <w:p w14:paraId="6962DE3C" w14:textId="77777777" w:rsidR="004B5413" w:rsidRPr="00F66A69" w:rsidRDefault="004B5413" w:rsidP="00820B5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66A69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85BB" w14:textId="151B1C23" w:rsidR="004B5413" w:rsidRPr="00A474E0" w:rsidRDefault="004B5413" w:rsidP="00820B51">
            <w:pPr>
              <w:rPr>
                <w:rFonts w:ascii="Arial" w:hAnsi="Arial" w:cs="Arial"/>
                <w:color w:val="70AD47" w:themeColor="accent6"/>
                <w:sz w:val="20"/>
              </w:rPr>
            </w:pPr>
            <w:r>
              <w:rPr>
                <w:rFonts w:ascii="Arial" w:hAnsi="Arial" w:cs="Arial"/>
                <w:color w:val="70AD47" w:themeColor="accent6"/>
                <w:sz w:val="20"/>
              </w:rPr>
              <w:t>Délai maximum de livraison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F69D9" w14:textId="1C9B4D9C" w:rsidR="004B5413" w:rsidRPr="004B5413" w:rsidRDefault="004B5413" w:rsidP="00820B51">
            <w:pPr>
              <w:jc w:val="center"/>
              <w:rPr>
                <w:rFonts w:ascii="Arial" w:hAnsi="Arial" w:cs="Arial"/>
                <w:color w:val="70AD47" w:themeColor="accent6"/>
                <w:sz w:val="20"/>
              </w:rPr>
            </w:pPr>
            <w:r w:rsidRPr="004B5413">
              <w:rPr>
                <w:rFonts w:ascii="Arial" w:hAnsi="Arial" w:cs="Arial"/>
                <w:color w:val="70AD47" w:themeColor="accent6"/>
                <w:sz w:val="20"/>
              </w:rPr>
              <w:t>31/12/2025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19EC" w14:textId="1BE9E268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C0A812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</w:tr>
      <w:tr w:rsidR="004B5413" w:rsidRPr="001A23B3" w14:paraId="1037CDFF" w14:textId="79FC610D" w:rsidTr="00F66A69">
        <w:trPr>
          <w:trHeight w:val="907"/>
        </w:trPr>
        <w:tc>
          <w:tcPr>
            <w:tcW w:w="132" w:type="pct"/>
            <w:tcBorders>
              <w:right w:val="nil"/>
            </w:tcBorders>
            <w:vAlign w:val="center"/>
          </w:tcPr>
          <w:p w14:paraId="42A5DDAF" w14:textId="77777777" w:rsidR="004B5413" w:rsidRPr="00F66A69" w:rsidRDefault="004B5413" w:rsidP="00820B5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66A69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519F" w14:textId="498C808F" w:rsidR="004B5413" w:rsidRPr="00A474E0" w:rsidRDefault="004B5413" w:rsidP="00820B51">
            <w:pPr>
              <w:rPr>
                <w:rFonts w:ascii="Arial" w:hAnsi="Arial" w:cs="Arial"/>
                <w:color w:val="70AD47" w:themeColor="accent6"/>
                <w:sz w:val="20"/>
              </w:rPr>
            </w:pPr>
            <w:r>
              <w:rPr>
                <w:rFonts w:ascii="Arial" w:hAnsi="Arial" w:cs="Arial"/>
                <w:color w:val="70AD47" w:themeColor="accent6"/>
                <w:sz w:val="20"/>
              </w:rPr>
              <w:t>Durée de l’installation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39C38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32CD" w14:textId="5CACA144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24177F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</w:tr>
      <w:tr w:rsidR="004B5413" w:rsidRPr="001A23B3" w14:paraId="1C2C1760" w14:textId="1DA65E8C" w:rsidTr="00F66A69">
        <w:trPr>
          <w:trHeight w:val="907"/>
        </w:trPr>
        <w:tc>
          <w:tcPr>
            <w:tcW w:w="132" w:type="pct"/>
            <w:tcBorders>
              <w:right w:val="nil"/>
            </w:tcBorders>
            <w:vAlign w:val="center"/>
          </w:tcPr>
          <w:p w14:paraId="47E67C4A" w14:textId="77777777" w:rsidR="004B5413" w:rsidRPr="00F66A69" w:rsidRDefault="004B5413" w:rsidP="00820B5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66A69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F5C0" w14:textId="77777777" w:rsidR="004B5413" w:rsidRPr="00A474E0" w:rsidRDefault="004B5413" w:rsidP="00820B51">
            <w:pPr>
              <w:rPr>
                <w:rFonts w:ascii="Arial" w:hAnsi="Arial" w:cs="Arial"/>
                <w:color w:val="70AD47" w:themeColor="accent6"/>
                <w:sz w:val="20"/>
              </w:rPr>
            </w:pPr>
            <w:r w:rsidRPr="00A474E0">
              <w:rPr>
                <w:rFonts w:ascii="Arial" w:hAnsi="Arial" w:cs="Arial"/>
                <w:color w:val="70AD47" w:themeColor="accent6"/>
                <w:sz w:val="20"/>
              </w:rPr>
              <w:t>Câblage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AC1D5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C2E9" w14:textId="367D0D7A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85DA8F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</w:tr>
      <w:tr w:rsidR="004B5413" w:rsidRPr="001A23B3" w14:paraId="17200F52" w14:textId="341E4E2E" w:rsidTr="00F66A69">
        <w:trPr>
          <w:trHeight w:val="907"/>
        </w:trPr>
        <w:tc>
          <w:tcPr>
            <w:tcW w:w="132" w:type="pct"/>
            <w:tcBorders>
              <w:right w:val="nil"/>
            </w:tcBorders>
            <w:vAlign w:val="center"/>
          </w:tcPr>
          <w:p w14:paraId="6289703A" w14:textId="77777777" w:rsidR="004B5413" w:rsidRPr="00F66A69" w:rsidRDefault="004B5413" w:rsidP="00820B5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66A69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3D4E" w14:textId="77777777" w:rsidR="004B5413" w:rsidRPr="00A474E0" w:rsidRDefault="004B5413" w:rsidP="00820B51">
            <w:pPr>
              <w:rPr>
                <w:rFonts w:ascii="Arial" w:hAnsi="Arial" w:cs="Arial"/>
                <w:color w:val="70AD47" w:themeColor="accent6"/>
                <w:sz w:val="20"/>
              </w:rPr>
            </w:pPr>
            <w:r w:rsidRPr="00A474E0">
              <w:rPr>
                <w:rFonts w:ascii="Arial" w:hAnsi="Arial" w:cs="Arial"/>
                <w:color w:val="70AD47" w:themeColor="accent6"/>
                <w:sz w:val="20"/>
              </w:rPr>
              <w:t>Température de fonctionnement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71605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CA2E" w14:textId="5E6AF14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9AA1753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</w:tr>
      <w:tr w:rsidR="004B5413" w:rsidRPr="001A23B3" w14:paraId="0A461DF2" w14:textId="5D4D921C" w:rsidTr="00F66A69">
        <w:trPr>
          <w:trHeight w:val="907"/>
        </w:trPr>
        <w:tc>
          <w:tcPr>
            <w:tcW w:w="132" w:type="pct"/>
            <w:tcBorders>
              <w:right w:val="nil"/>
            </w:tcBorders>
            <w:vAlign w:val="center"/>
          </w:tcPr>
          <w:p w14:paraId="43F870A4" w14:textId="77777777" w:rsidR="004B5413" w:rsidRPr="00F66A69" w:rsidRDefault="004B5413" w:rsidP="00820B5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66A69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11BB" w14:textId="77777777" w:rsidR="004B5413" w:rsidRPr="00A474E0" w:rsidRDefault="004B5413" w:rsidP="00820B51">
            <w:pPr>
              <w:rPr>
                <w:rFonts w:ascii="Arial" w:hAnsi="Arial" w:cs="Arial"/>
                <w:color w:val="70AD47" w:themeColor="accent6"/>
                <w:sz w:val="20"/>
              </w:rPr>
            </w:pPr>
            <w:r w:rsidRPr="00A474E0">
              <w:rPr>
                <w:rFonts w:ascii="Arial" w:hAnsi="Arial" w:cs="Arial"/>
                <w:color w:val="70AD47" w:themeColor="accent6"/>
                <w:sz w:val="20"/>
              </w:rPr>
              <w:t>Hygrométrie de fonctionnement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25F73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F7B7" w14:textId="55D4A6DD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3EB168A" w14:textId="77777777" w:rsidR="004B5413" w:rsidRPr="001A23B3" w:rsidRDefault="004B5413" w:rsidP="00820B51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</w:tr>
    </w:tbl>
    <w:p w14:paraId="315D8BDC" w14:textId="77777777" w:rsidR="003E383B" w:rsidRDefault="003E383B" w:rsidP="00F5615C">
      <w:pPr>
        <w:pStyle w:val="Sous-titre"/>
        <w:jc w:val="left"/>
        <w:rPr>
          <w:rFonts w:ascii="Arial" w:hAnsi="Arial" w:cs="Arial"/>
          <w:sz w:val="22"/>
          <w:szCs w:val="22"/>
          <w:u w:val="single"/>
        </w:rPr>
        <w:sectPr w:rsidR="003E383B" w:rsidSect="00F5615C">
          <w:pgSz w:w="11907" w:h="16840" w:code="9"/>
          <w:pgMar w:top="992" w:right="1134" w:bottom="992" w:left="1134" w:header="850" w:footer="850" w:gutter="0"/>
          <w:cols w:space="720"/>
          <w:docGrid w:linePitch="299"/>
        </w:sectPr>
      </w:pPr>
    </w:p>
    <w:p w14:paraId="3EF7870F" w14:textId="765D82A5" w:rsidR="00EC1C77" w:rsidRPr="008062CD" w:rsidRDefault="00EC1C77" w:rsidP="00EC1C77">
      <w:pPr>
        <w:pStyle w:val="Sous-titre"/>
        <w:numPr>
          <w:ilvl w:val="0"/>
          <w:numId w:val="20"/>
        </w:numPr>
        <w:jc w:val="left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 xml:space="preserve">Caractéristiques techniques de </w:t>
      </w:r>
      <w:r w:rsidR="00124530">
        <w:rPr>
          <w:rFonts w:ascii="Arial" w:hAnsi="Arial" w:cs="Arial"/>
          <w:sz w:val="22"/>
          <w:szCs w:val="22"/>
          <w:u w:val="single"/>
        </w:rPr>
        <w:t>l’équipement</w:t>
      </w:r>
    </w:p>
    <w:p w14:paraId="1508FFA9" w14:textId="73043830" w:rsidR="00BF659D" w:rsidRDefault="00BF659D" w:rsidP="00BF659D">
      <w:pPr>
        <w:rPr>
          <w:rFonts w:ascii="Arial" w:hAnsi="Arial" w:cs="Arial"/>
          <w:sz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245"/>
        <w:gridCol w:w="1274"/>
        <w:gridCol w:w="6375"/>
        <w:gridCol w:w="1526"/>
      </w:tblGrid>
      <w:tr w:rsidR="003E383B" w:rsidRPr="001A23B3" w14:paraId="398A4D20" w14:textId="77777777" w:rsidTr="003E383B">
        <w:trPr>
          <w:trHeight w:val="350"/>
        </w:trPr>
        <w:tc>
          <w:tcPr>
            <w:tcW w:w="143" w:type="pct"/>
            <w:shd w:val="clear" w:color="auto" w:fill="DEEAF6" w:themeFill="accent1" w:themeFillTint="33"/>
            <w:vAlign w:val="center"/>
          </w:tcPr>
          <w:p w14:paraId="7BD9BB6D" w14:textId="77777777" w:rsidR="003E383B" w:rsidRPr="003E383B" w:rsidRDefault="003E383B" w:rsidP="00F5003C">
            <w:pPr>
              <w:pStyle w:val="Titre7"/>
              <w:rPr>
                <w:rFonts w:ascii="Arial" w:hAnsi="Arial" w:cs="Arial"/>
                <w:b/>
                <w:bCs/>
              </w:rPr>
            </w:pPr>
            <w:r w:rsidRPr="003E383B">
              <w:rPr>
                <w:rFonts w:ascii="Arial" w:hAnsi="Arial" w:cs="Arial"/>
                <w:b/>
                <w:bCs/>
                <w:color w:val="auto"/>
              </w:rPr>
              <w:t>N°</w:t>
            </w:r>
          </w:p>
        </w:tc>
        <w:tc>
          <w:tcPr>
            <w:tcW w:w="1766" w:type="pct"/>
            <w:shd w:val="clear" w:color="auto" w:fill="DEEAF6" w:themeFill="accent1" w:themeFillTint="33"/>
            <w:vAlign w:val="center"/>
          </w:tcPr>
          <w:p w14:paraId="6AF84F83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A23B3">
              <w:rPr>
                <w:rFonts w:ascii="Arial" w:hAnsi="Arial" w:cs="Arial"/>
                <w:b/>
                <w:sz w:val="20"/>
              </w:rPr>
              <w:t>Fonctionnalités</w:t>
            </w:r>
          </w:p>
        </w:tc>
        <w:tc>
          <w:tcPr>
            <w:tcW w:w="429" w:type="pct"/>
            <w:shd w:val="clear" w:color="auto" w:fill="DEEAF6" w:themeFill="accent1" w:themeFillTint="33"/>
            <w:vAlign w:val="center"/>
          </w:tcPr>
          <w:p w14:paraId="530F4BCD" w14:textId="77777777" w:rsidR="003E383B" w:rsidRPr="001A23B3" w:rsidRDefault="003E383B" w:rsidP="00F5003C">
            <w:pPr>
              <w:pStyle w:val="Titre3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Précisions</w:t>
            </w:r>
          </w:p>
        </w:tc>
        <w:tc>
          <w:tcPr>
            <w:tcW w:w="2147" w:type="pct"/>
            <w:shd w:val="clear" w:color="auto" w:fill="DEEAF6" w:themeFill="accent1" w:themeFillTint="33"/>
            <w:vAlign w:val="center"/>
          </w:tcPr>
          <w:p w14:paraId="0CDBD104" w14:textId="5C2A117D" w:rsidR="003E383B" w:rsidRPr="001A23B3" w:rsidRDefault="003E383B" w:rsidP="00F5003C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1A23B3">
              <w:rPr>
                <w:rFonts w:ascii="Arial" w:hAnsi="Arial" w:cs="Arial"/>
                <w:b/>
                <w:sz w:val="20"/>
              </w:rPr>
              <w:t xml:space="preserve">Réponse </w:t>
            </w:r>
            <w:r>
              <w:rPr>
                <w:rFonts w:ascii="Arial" w:hAnsi="Arial" w:cs="Arial"/>
                <w:b/>
                <w:sz w:val="20"/>
              </w:rPr>
              <w:t xml:space="preserve">du </w:t>
            </w:r>
            <w:r w:rsidRPr="001A23B3">
              <w:rPr>
                <w:rFonts w:ascii="Arial" w:hAnsi="Arial" w:cs="Arial"/>
                <w:b/>
                <w:sz w:val="20"/>
              </w:rPr>
              <w:t>fournisseur</w:t>
            </w:r>
          </w:p>
        </w:tc>
        <w:tc>
          <w:tcPr>
            <w:tcW w:w="514" w:type="pct"/>
            <w:shd w:val="clear" w:color="auto" w:fill="DEEAF6" w:themeFill="accent1" w:themeFillTint="33"/>
            <w:vAlign w:val="center"/>
          </w:tcPr>
          <w:p w14:paraId="67EE3C40" w14:textId="77777777" w:rsidR="003E383B" w:rsidRPr="003E383B" w:rsidRDefault="003E383B" w:rsidP="00F5003C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3E383B">
              <w:rPr>
                <w:rFonts w:ascii="Arial" w:hAnsi="Arial" w:cs="Arial"/>
                <w:b/>
                <w:sz w:val="20"/>
              </w:rPr>
              <w:t>Points</w:t>
            </w:r>
          </w:p>
        </w:tc>
      </w:tr>
      <w:tr w:rsidR="003E383B" w:rsidRPr="001A23B3" w14:paraId="1041508C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09BD915B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487E0389" w14:textId="77777777" w:rsidR="003E383B" w:rsidRPr="00144B0B" w:rsidRDefault="003E383B" w:rsidP="00F5003C">
            <w:pPr>
              <w:jc w:val="left"/>
              <w:rPr>
                <w:rFonts w:ascii="Arial" w:hAnsi="Arial" w:cs="Arial"/>
                <w:sz w:val="20"/>
              </w:rPr>
            </w:pPr>
            <w:r w:rsidRPr="00144B0B">
              <w:rPr>
                <w:rFonts w:ascii="Arial" w:hAnsi="Arial" w:cs="Arial"/>
                <w:sz w:val="20"/>
              </w:rPr>
              <w:t>Alimentation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255A7071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  <w:r w:rsidRPr="001A23B3">
              <w:rPr>
                <w:rFonts w:ascii="Arial" w:hAnsi="Arial" w:cs="Arial"/>
                <w:color w:val="0000FF"/>
                <w:sz w:val="20"/>
              </w:rPr>
              <w:t>230V, 50Hz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19987871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09515548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1A23B3" w14:paraId="3E05C907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34BBD6D6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252DB0A0" w14:textId="77777777" w:rsidR="003E383B" w:rsidRPr="001A23B3" w:rsidRDefault="003E383B" w:rsidP="00F5003C">
            <w:pPr>
              <w:jc w:val="left"/>
              <w:rPr>
                <w:rFonts w:ascii="Arial" w:hAnsi="Arial" w:cs="Arial"/>
                <w:sz w:val="20"/>
              </w:rPr>
            </w:pPr>
            <w:r w:rsidRPr="001A23B3">
              <w:rPr>
                <w:rFonts w:ascii="Arial" w:hAnsi="Arial" w:cs="Arial"/>
                <w:sz w:val="20"/>
              </w:rPr>
              <w:t>Voyant de mise sous tension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64DDBEA4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29E79596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34626692" w14:textId="77777777" w:rsidR="003E383B" w:rsidRPr="003E383B" w:rsidRDefault="003E383B" w:rsidP="00F5003C">
            <w:pPr>
              <w:jc w:val="center"/>
              <w:rPr>
                <w:b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1A23B3" w14:paraId="7E3BB09E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7EFDF126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8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6F193650" w14:textId="77777777" w:rsidR="003E383B" w:rsidRPr="001A23B3" w:rsidRDefault="003E383B" w:rsidP="00F5003C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Bouton marche/arrêt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3545907A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48C46413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313FF8E2" w14:textId="77777777" w:rsidR="003E383B" w:rsidRPr="003E383B" w:rsidRDefault="003E383B" w:rsidP="00F5003C">
            <w:pPr>
              <w:jc w:val="center"/>
              <w:rPr>
                <w:b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1A23B3" w14:paraId="34F16638" w14:textId="77777777" w:rsidTr="003E383B">
        <w:tc>
          <w:tcPr>
            <w:tcW w:w="143" w:type="pct"/>
            <w:shd w:val="clear" w:color="auto" w:fill="FFFFFF"/>
            <w:vAlign w:val="center"/>
          </w:tcPr>
          <w:p w14:paraId="52F39848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9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6625D7CC" w14:textId="77777777" w:rsidR="003E383B" w:rsidRPr="007D5726" w:rsidRDefault="003E383B" w:rsidP="00F5003C">
            <w:pPr>
              <w:jc w:val="left"/>
              <w:rPr>
                <w:rFonts w:ascii="Arial" w:hAnsi="Arial" w:cs="Arial"/>
                <w:sz w:val="20"/>
              </w:rPr>
            </w:pPr>
            <w:r w:rsidRPr="007D5726">
              <w:rPr>
                <w:rFonts w:ascii="Arial" w:hAnsi="Arial" w:cs="Arial"/>
                <w:sz w:val="20"/>
              </w:rPr>
              <w:t>Conditions de température lors du fonctionnement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54D49E8D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  <w:r w:rsidRPr="001A23B3">
              <w:rPr>
                <w:rFonts w:ascii="Arial" w:hAnsi="Arial" w:cs="Arial"/>
                <w:color w:val="0000FF"/>
                <w:sz w:val="20"/>
              </w:rPr>
              <w:t>+18°C et 30°C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7BD36135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77453439" w14:textId="77777777" w:rsidR="003E383B" w:rsidRPr="003E383B" w:rsidRDefault="003E383B" w:rsidP="00F5003C">
            <w:pPr>
              <w:jc w:val="center"/>
              <w:rPr>
                <w:b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1A23B3" w14:paraId="3DD6C7E1" w14:textId="77777777" w:rsidTr="003E383B">
        <w:trPr>
          <w:trHeight w:val="154"/>
        </w:trPr>
        <w:tc>
          <w:tcPr>
            <w:tcW w:w="143" w:type="pct"/>
            <w:shd w:val="clear" w:color="auto" w:fill="FFFFFF"/>
            <w:vAlign w:val="center"/>
          </w:tcPr>
          <w:p w14:paraId="2BEB4165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10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7B388B5E" w14:textId="77777777" w:rsidR="003E383B" w:rsidRPr="007D5726" w:rsidRDefault="003E383B" w:rsidP="00F5003C">
            <w:pPr>
              <w:jc w:val="left"/>
              <w:rPr>
                <w:rFonts w:ascii="Arial" w:hAnsi="Arial" w:cs="Arial"/>
                <w:color w:val="FF0000"/>
                <w:sz w:val="20"/>
              </w:rPr>
            </w:pPr>
            <w:r w:rsidRPr="007D5726">
              <w:rPr>
                <w:rFonts w:ascii="Arial" w:hAnsi="Arial" w:cs="Arial"/>
                <w:sz w:val="20"/>
              </w:rPr>
              <w:t>Nuisance sonore faible lors du fonctionnement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43478085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291A5365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71FE24CD" w14:textId="77777777" w:rsidR="003E383B" w:rsidRPr="003E383B" w:rsidRDefault="003E383B" w:rsidP="00F5003C">
            <w:pPr>
              <w:jc w:val="center"/>
              <w:rPr>
                <w:b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515EC3" w14:paraId="660FD875" w14:textId="77777777" w:rsidTr="003E383B">
        <w:tc>
          <w:tcPr>
            <w:tcW w:w="143" w:type="pct"/>
            <w:shd w:val="clear" w:color="auto" w:fill="FFFFFF"/>
            <w:vAlign w:val="center"/>
          </w:tcPr>
          <w:p w14:paraId="73BEE2DE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11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7D126092" w14:textId="3158BC75" w:rsidR="003E383B" w:rsidRPr="00515EC3" w:rsidRDefault="00802145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</w:t>
            </w:r>
            <w:r w:rsidR="003E383B" w:rsidRPr="00515EC3">
              <w:rPr>
                <w:rFonts w:ascii="Arial" w:hAnsi="Arial" w:cs="Arial"/>
                <w:color w:val="000000" w:themeColor="text1"/>
                <w:sz w:val="20"/>
              </w:rPr>
              <w:t>rincipe de fonctionnement de l’électrophorèse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(type)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450FC00B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08473B58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 w:themeFill="background1"/>
            <w:vAlign w:val="center"/>
          </w:tcPr>
          <w:p w14:paraId="2FBC4E2D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F66A69" w:rsidRPr="001A23B3" w14:paraId="02E371ED" w14:textId="77777777" w:rsidTr="00F66A69">
        <w:tc>
          <w:tcPr>
            <w:tcW w:w="143" w:type="pct"/>
            <w:shd w:val="clear" w:color="auto" w:fill="FFFFFF"/>
            <w:vAlign w:val="center"/>
          </w:tcPr>
          <w:p w14:paraId="08EFDE9E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12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753C0C44" w14:textId="77777777" w:rsidR="003E383B" w:rsidRPr="001A23B3" w:rsidRDefault="003E383B" w:rsidP="00F5003C">
            <w:pPr>
              <w:jc w:val="left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Analyse de fragments des ADN génomiques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1BAF87BD" w14:textId="77777777" w:rsidR="003E383B" w:rsidRPr="00ED01CE" w:rsidRDefault="003E383B" w:rsidP="00F5003C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 xml:space="preserve">20 </w:t>
            </w:r>
            <w:proofErr w:type="spellStart"/>
            <w:r>
              <w:rPr>
                <w:rFonts w:ascii="Arial" w:hAnsi="Arial" w:cs="Arial"/>
                <w:color w:val="FF0000"/>
                <w:sz w:val="20"/>
              </w:rPr>
              <w:t>kpb</w:t>
            </w:r>
            <w:proofErr w:type="spellEnd"/>
          </w:p>
        </w:tc>
        <w:tc>
          <w:tcPr>
            <w:tcW w:w="2147" w:type="pct"/>
            <w:shd w:val="clear" w:color="auto" w:fill="FFFFFF"/>
            <w:vAlign w:val="center"/>
          </w:tcPr>
          <w:p w14:paraId="37F71B07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  <w:vAlign w:val="center"/>
          </w:tcPr>
          <w:p w14:paraId="1DD4AC51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</w:p>
        </w:tc>
      </w:tr>
      <w:tr w:rsidR="00F66A69" w:rsidRPr="001A23B3" w14:paraId="4D77BF00" w14:textId="77777777" w:rsidTr="00F66A69">
        <w:tc>
          <w:tcPr>
            <w:tcW w:w="143" w:type="pct"/>
            <w:shd w:val="clear" w:color="auto" w:fill="FFFFFF"/>
            <w:vAlign w:val="center"/>
          </w:tcPr>
          <w:p w14:paraId="6A96440C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13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21BD6DFC" w14:textId="77777777" w:rsidR="003E383B" w:rsidRPr="00B01695" w:rsidRDefault="003E383B" w:rsidP="00F5003C">
            <w:pPr>
              <w:jc w:val="left"/>
              <w:rPr>
                <w:rFonts w:ascii="Arial" w:hAnsi="Arial" w:cs="Arial"/>
                <w:color w:val="FF0000"/>
                <w:sz w:val="20"/>
              </w:rPr>
            </w:pPr>
            <w:r w:rsidRPr="00B01695">
              <w:rPr>
                <w:rFonts w:ascii="Arial" w:hAnsi="Arial" w:cs="Arial"/>
                <w:color w:val="FF0000"/>
                <w:sz w:val="20"/>
              </w:rPr>
              <w:t xml:space="preserve">Analyse de fragments d’ADN génomiques fragmentés en g-tubes </w:t>
            </w:r>
            <w:proofErr w:type="spellStart"/>
            <w:r w:rsidRPr="00B01695">
              <w:rPr>
                <w:rFonts w:ascii="Arial" w:hAnsi="Arial" w:cs="Arial"/>
                <w:color w:val="FF0000"/>
                <w:sz w:val="20"/>
              </w:rPr>
              <w:t>Covaris</w:t>
            </w:r>
            <w:proofErr w:type="spellEnd"/>
          </w:p>
        </w:tc>
        <w:tc>
          <w:tcPr>
            <w:tcW w:w="429" w:type="pct"/>
            <w:shd w:val="clear" w:color="auto" w:fill="FFFFFF"/>
            <w:vAlign w:val="center"/>
          </w:tcPr>
          <w:p w14:paraId="7B311D0F" w14:textId="77777777" w:rsidR="003E383B" w:rsidRPr="00B01695" w:rsidRDefault="003E383B" w:rsidP="00F5003C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B01695">
              <w:rPr>
                <w:rFonts w:ascii="Arial" w:hAnsi="Arial" w:cs="Arial"/>
                <w:color w:val="FF0000"/>
                <w:sz w:val="20"/>
              </w:rPr>
              <w:t>~ 8kpb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2634B15A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  <w:vAlign w:val="center"/>
          </w:tcPr>
          <w:p w14:paraId="4E84888F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</w:p>
        </w:tc>
      </w:tr>
      <w:tr w:rsidR="00F66A69" w:rsidRPr="001A23B3" w14:paraId="60BDB253" w14:textId="77777777" w:rsidTr="00F66A69">
        <w:tc>
          <w:tcPr>
            <w:tcW w:w="143" w:type="pct"/>
            <w:shd w:val="clear" w:color="auto" w:fill="FFFFFF"/>
            <w:vAlign w:val="center"/>
          </w:tcPr>
          <w:p w14:paraId="05E72FCE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14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1121AC48" w14:textId="77777777" w:rsidR="003E383B" w:rsidRPr="00B01695" w:rsidRDefault="003E383B" w:rsidP="00F5003C">
            <w:pPr>
              <w:jc w:val="left"/>
              <w:rPr>
                <w:rFonts w:ascii="Arial" w:hAnsi="Arial" w:cs="Arial"/>
                <w:color w:val="FF0000"/>
                <w:sz w:val="20"/>
              </w:rPr>
            </w:pPr>
            <w:r w:rsidRPr="00B01695">
              <w:rPr>
                <w:rFonts w:ascii="Arial" w:hAnsi="Arial" w:cs="Arial"/>
                <w:color w:val="FF0000"/>
                <w:sz w:val="20"/>
              </w:rPr>
              <w:t>Analyse de fragments des ADN circulants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53DB13B5" w14:textId="77777777" w:rsidR="003E383B" w:rsidRPr="00B01695" w:rsidRDefault="003E383B" w:rsidP="00F5003C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Minimum 80pb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168FE085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  <w:vAlign w:val="center"/>
          </w:tcPr>
          <w:p w14:paraId="28A51906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</w:p>
        </w:tc>
      </w:tr>
      <w:tr w:rsidR="00F66A69" w:rsidRPr="001A23B3" w14:paraId="68825E38" w14:textId="77777777" w:rsidTr="00F66A69">
        <w:tc>
          <w:tcPr>
            <w:tcW w:w="143" w:type="pct"/>
            <w:shd w:val="clear" w:color="auto" w:fill="FFFFFF"/>
            <w:vAlign w:val="center"/>
          </w:tcPr>
          <w:p w14:paraId="686F0E5D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15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0786FB6D" w14:textId="77777777" w:rsidR="003E383B" w:rsidRPr="001A23B3" w:rsidRDefault="003E383B" w:rsidP="00F5003C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 xml:space="preserve">Analyse de </w:t>
            </w:r>
            <w:r w:rsidRPr="00B01695">
              <w:rPr>
                <w:rFonts w:ascii="Arial" w:hAnsi="Arial" w:cs="Arial"/>
                <w:color w:val="FF0000"/>
                <w:sz w:val="20"/>
              </w:rPr>
              <w:t>fragments librairies pour analyse du Chimérisme par NGS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60683ED1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  <w:r w:rsidRPr="00B01695">
              <w:rPr>
                <w:rFonts w:ascii="Arial" w:hAnsi="Arial" w:cs="Arial"/>
                <w:color w:val="FF0000"/>
                <w:sz w:val="20"/>
              </w:rPr>
              <w:t>~ 200pb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1A3EB6F0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  <w:vAlign w:val="center"/>
          </w:tcPr>
          <w:p w14:paraId="72FCD4F3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</w:p>
        </w:tc>
      </w:tr>
      <w:tr w:rsidR="00F66A69" w:rsidRPr="001A23B3" w14:paraId="070906F6" w14:textId="77777777" w:rsidTr="00F66A69">
        <w:tc>
          <w:tcPr>
            <w:tcW w:w="143" w:type="pct"/>
            <w:shd w:val="clear" w:color="auto" w:fill="FFFFFF"/>
            <w:vAlign w:val="center"/>
          </w:tcPr>
          <w:p w14:paraId="6C657291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16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0AE917EB" w14:textId="77777777" w:rsidR="003E383B" w:rsidRPr="001A23B3" w:rsidRDefault="003E383B" w:rsidP="00F5003C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 xml:space="preserve">Analyse de fragments </w:t>
            </w:r>
            <w:r w:rsidRPr="00D50380">
              <w:rPr>
                <w:rFonts w:ascii="Arial" w:hAnsi="Arial" w:cs="Arial"/>
                <w:color w:val="FF0000"/>
                <w:sz w:val="20"/>
              </w:rPr>
              <w:t xml:space="preserve">librairies de </w:t>
            </w:r>
            <w:proofErr w:type="spellStart"/>
            <w:r w:rsidRPr="00D50380">
              <w:rPr>
                <w:rFonts w:ascii="Arial" w:hAnsi="Arial" w:cs="Arial"/>
                <w:color w:val="FF0000"/>
                <w:sz w:val="20"/>
              </w:rPr>
              <w:t>cfDNA</w:t>
            </w:r>
            <w:proofErr w:type="spellEnd"/>
            <w:r w:rsidRPr="00D50380">
              <w:rPr>
                <w:rFonts w:ascii="Arial" w:hAnsi="Arial" w:cs="Arial"/>
                <w:color w:val="FF0000"/>
                <w:sz w:val="20"/>
              </w:rPr>
              <w:t xml:space="preserve"> pour analyse NGS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2B4753EF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  <w:r w:rsidRPr="00D50380">
              <w:rPr>
                <w:rFonts w:ascii="Arial" w:hAnsi="Arial" w:cs="Arial"/>
                <w:color w:val="FF0000"/>
                <w:sz w:val="20"/>
              </w:rPr>
              <w:t>~ 200pb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6A6BCF30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  <w:vAlign w:val="center"/>
          </w:tcPr>
          <w:p w14:paraId="44F85CB3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</w:p>
        </w:tc>
      </w:tr>
      <w:tr w:rsidR="00F66A69" w:rsidRPr="001A23B3" w14:paraId="4E748288" w14:textId="77777777" w:rsidTr="00F66A69">
        <w:tc>
          <w:tcPr>
            <w:tcW w:w="143" w:type="pct"/>
            <w:shd w:val="clear" w:color="auto" w:fill="FFFFFF"/>
            <w:vAlign w:val="center"/>
          </w:tcPr>
          <w:p w14:paraId="005CCD3C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17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033A1D50" w14:textId="77777777" w:rsidR="003E383B" w:rsidRPr="001A23B3" w:rsidRDefault="003E383B" w:rsidP="00F5003C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 xml:space="preserve">Analyse de fragments </w:t>
            </w:r>
            <w:r w:rsidRPr="00D50380">
              <w:rPr>
                <w:rFonts w:ascii="Arial" w:hAnsi="Arial" w:cs="Arial"/>
                <w:color w:val="FF0000"/>
                <w:sz w:val="20"/>
              </w:rPr>
              <w:t xml:space="preserve">librairies pour Typage par NGS 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67834779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  <w:r w:rsidRPr="00D50380">
              <w:rPr>
                <w:rFonts w:ascii="Arial" w:hAnsi="Arial" w:cs="Arial"/>
                <w:color w:val="FF0000"/>
                <w:sz w:val="20"/>
              </w:rPr>
              <w:t>~ 300-1500pb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3259EB20" w14:textId="77777777" w:rsidR="003E383B" w:rsidRPr="001A23B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  <w:vAlign w:val="center"/>
          </w:tcPr>
          <w:p w14:paraId="3E9E000B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</w:p>
        </w:tc>
      </w:tr>
      <w:tr w:rsidR="003E383B" w:rsidRPr="001A23B3" w14:paraId="419CE214" w14:textId="77777777" w:rsidTr="002535C3">
        <w:trPr>
          <w:trHeight w:val="262"/>
        </w:trPr>
        <w:tc>
          <w:tcPr>
            <w:tcW w:w="143" w:type="pct"/>
            <w:shd w:val="clear" w:color="auto" w:fill="FFFFFF"/>
            <w:vAlign w:val="center"/>
          </w:tcPr>
          <w:p w14:paraId="66C081C2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18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023ECDF7" w14:textId="77777777" w:rsidR="003E383B" w:rsidRPr="00E67652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Volume d’échantillon pour les analyses de fragments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3E703214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713E0FB1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74ECF5C1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515EC3" w14:paraId="164AB0E5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3A99E192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19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3C6F82BE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>Fonctionnement des analyses unitaires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1CF791A9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609BC3AE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52AEC865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515EC3" w14:paraId="1C19DCE8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4A7111BD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20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6EC2639D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>Durée d’un run unitaire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327463B7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362229B0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57A62658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515EC3" w14:paraId="2DBF55F7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273C6914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21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5397F1F7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>Capacité maximum de chargement d’échantillon par run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072A786F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035AFCCA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54A08947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515EC3" w14:paraId="274785A5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2051B129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22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79062FDB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>Durée d’un run pour la capacité maximale d’échantillon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7D66ED13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70A1F04E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0F8CCAAA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1A23B3" w14:paraId="59490189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7DDED305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23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68525CFA" w14:textId="77777777" w:rsidR="003E383B" w:rsidRPr="00E67652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Sélection de taille des ADN génomiques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3AC5CDE5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~ 8-16kpb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51789352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19B8956C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1A23B3" w14:paraId="3B2C808A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60CCD28A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24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2CB5D5F2" w14:textId="77777777" w:rsidR="003E383B" w:rsidRPr="00E67652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Sélection de taille des ADN circulants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56DD6846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80-200pb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06F62A96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2CCC7836" w14:textId="77777777" w:rsidR="003E383B" w:rsidRPr="003E383B" w:rsidRDefault="003E383B" w:rsidP="00F5003C">
            <w:pPr>
              <w:jc w:val="center"/>
              <w:rPr>
                <w:b/>
                <w:color w:val="000000" w:themeColor="text1"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1A23B3" w14:paraId="11FF324B" w14:textId="77777777" w:rsidTr="003E383B">
        <w:tc>
          <w:tcPr>
            <w:tcW w:w="143" w:type="pct"/>
            <w:shd w:val="clear" w:color="auto" w:fill="FFFFFF"/>
            <w:vAlign w:val="center"/>
          </w:tcPr>
          <w:p w14:paraId="354C0E91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25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41D7A1C0" w14:textId="77777777" w:rsidR="003E383B" w:rsidRPr="00E67652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Sélection de taille des librairies pour analyse du Chimérisme par NGS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08650AC3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~ 200pb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275A7D4F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55860874" w14:textId="77777777" w:rsidR="003E383B" w:rsidRPr="003E383B" w:rsidRDefault="003E383B" w:rsidP="00F5003C">
            <w:pPr>
              <w:jc w:val="center"/>
              <w:rPr>
                <w:b/>
                <w:color w:val="000000" w:themeColor="text1"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1A23B3" w14:paraId="44DBD955" w14:textId="77777777" w:rsidTr="003E383B">
        <w:tc>
          <w:tcPr>
            <w:tcW w:w="143" w:type="pct"/>
            <w:shd w:val="clear" w:color="auto" w:fill="FFFFFF"/>
            <w:vAlign w:val="center"/>
          </w:tcPr>
          <w:p w14:paraId="06392D28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26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5A861D10" w14:textId="77777777" w:rsidR="003E383B" w:rsidRPr="00E67652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 xml:space="preserve">Sélection de taille des </w:t>
            </w:r>
            <w:proofErr w:type="spellStart"/>
            <w:r w:rsidRPr="00E67652">
              <w:rPr>
                <w:rFonts w:ascii="Arial" w:hAnsi="Arial" w:cs="Arial"/>
                <w:color w:val="000000" w:themeColor="text1"/>
                <w:sz w:val="20"/>
              </w:rPr>
              <w:t>cfDNA</w:t>
            </w:r>
            <w:proofErr w:type="spellEnd"/>
            <w:r w:rsidRPr="00E67652">
              <w:rPr>
                <w:rFonts w:ascii="Arial" w:hAnsi="Arial" w:cs="Arial"/>
                <w:color w:val="000000" w:themeColor="text1"/>
                <w:sz w:val="20"/>
              </w:rPr>
              <w:t xml:space="preserve"> pour analyse NGS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6615DE3B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~ 200pb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6FFB5B17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18E28382" w14:textId="77777777" w:rsidR="003E383B" w:rsidRPr="003E383B" w:rsidRDefault="003E383B" w:rsidP="00F5003C">
            <w:pPr>
              <w:jc w:val="center"/>
              <w:rPr>
                <w:b/>
                <w:color w:val="000000" w:themeColor="text1"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1A23B3" w14:paraId="13AC3F4B" w14:textId="77777777" w:rsidTr="003E383B">
        <w:tc>
          <w:tcPr>
            <w:tcW w:w="143" w:type="pct"/>
            <w:shd w:val="clear" w:color="auto" w:fill="FFFFFF"/>
            <w:vAlign w:val="center"/>
          </w:tcPr>
          <w:p w14:paraId="412D7A2E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27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08B50A8F" w14:textId="77777777" w:rsidR="003E383B" w:rsidRPr="00E67652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Sélection de taille des librairies pour Typage par NGS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2462CD3E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~ 300-1500pb</w:t>
            </w:r>
          </w:p>
        </w:tc>
        <w:tc>
          <w:tcPr>
            <w:tcW w:w="2147" w:type="pct"/>
            <w:shd w:val="clear" w:color="auto" w:fill="FFFFFF"/>
            <w:vAlign w:val="center"/>
          </w:tcPr>
          <w:p w14:paraId="7D688D53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2F02A622" w14:textId="77777777" w:rsidR="003E383B" w:rsidRPr="003E383B" w:rsidRDefault="003E383B" w:rsidP="00F5003C">
            <w:pPr>
              <w:jc w:val="center"/>
              <w:rPr>
                <w:b/>
                <w:color w:val="000000" w:themeColor="text1"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1A23B3" w14:paraId="2C491B2E" w14:textId="77777777" w:rsidTr="003E383B">
        <w:tc>
          <w:tcPr>
            <w:tcW w:w="143" w:type="pct"/>
            <w:shd w:val="clear" w:color="auto" w:fill="FFFFFF"/>
            <w:vAlign w:val="center"/>
          </w:tcPr>
          <w:p w14:paraId="5204EB06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E383B">
              <w:rPr>
                <w:rFonts w:ascii="Arial" w:hAnsi="Arial" w:cs="Arial"/>
                <w:b/>
                <w:bCs/>
                <w:sz w:val="20"/>
              </w:rPr>
              <w:t>28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21B929A9" w14:textId="77777777" w:rsidR="003E383B" w:rsidRPr="00E67652" w:rsidRDefault="003E383B" w:rsidP="00F5003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Volume d’échantillon pour les sélections de taille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5780021F" w14:textId="77777777" w:rsidR="003E383B" w:rsidRPr="00E67652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64DE5546" w14:textId="77777777" w:rsidR="003E383B" w:rsidRPr="00E67652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407A3B7E" w14:textId="77777777" w:rsidR="003E383B" w:rsidRPr="003E383B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3E383B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515EC3" w14:paraId="267621C3" w14:textId="77777777" w:rsidTr="003E383B">
        <w:tc>
          <w:tcPr>
            <w:tcW w:w="143" w:type="pct"/>
            <w:shd w:val="clear" w:color="auto" w:fill="FFFFFF"/>
            <w:vAlign w:val="center"/>
          </w:tcPr>
          <w:p w14:paraId="0BA4755A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29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3F36B5AB" w14:textId="77777777" w:rsidR="003E383B" w:rsidRPr="00515EC3" w:rsidRDefault="003E383B" w:rsidP="00F5003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>Fonctionnement des analyses unitaires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30E42EE6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3CE7F5DC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29CFDDA1" w14:textId="77777777" w:rsidR="003E383B" w:rsidRPr="00515EC3" w:rsidRDefault="003E383B" w:rsidP="00F5003C">
            <w:pPr>
              <w:jc w:val="center"/>
              <w:rPr>
                <w:b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515EC3" w14:paraId="0A679668" w14:textId="77777777" w:rsidTr="003E383B">
        <w:tc>
          <w:tcPr>
            <w:tcW w:w="143" w:type="pct"/>
            <w:shd w:val="clear" w:color="auto" w:fill="FFFFFF"/>
            <w:vAlign w:val="center"/>
          </w:tcPr>
          <w:p w14:paraId="1CF9F921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30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3CD71ECF" w14:textId="77777777" w:rsidR="003E383B" w:rsidRPr="00515EC3" w:rsidRDefault="003E383B" w:rsidP="00F5003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>Durée d’un run unitaire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23C5D167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76FF2CF6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366CE3B0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515EC3" w14:paraId="1E6FC550" w14:textId="77777777" w:rsidTr="003E383B">
        <w:tc>
          <w:tcPr>
            <w:tcW w:w="143" w:type="pct"/>
            <w:shd w:val="clear" w:color="auto" w:fill="FFFFFF"/>
            <w:vAlign w:val="center"/>
          </w:tcPr>
          <w:p w14:paraId="4301C17D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31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3568AA9C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>Capacité maximum de chargement d’échantillon par run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0B65E01E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5E539046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46D2C22B" w14:textId="77777777" w:rsidR="003E383B" w:rsidRPr="00515EC3" w:rsidRDefault="003E383B" w:rsidP="00F5003C">
            <w:pPr>
              <w:jc w:val="center"/>
              <w:rPr>
                <w:b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515EC3" w14:paraId="1D51C777" w14:textId="77777777" w:rsidTr="003E383B">
        <w:tc>
          <w:tcPr>
            <w:tcW w:w="143" w:type="pct"/>
            <w:shd w:val="clear" w:color="auto" w:fill="FFFFFF"/>
            <w:vAlign w:val="center"/>
          </w:tcPr>
          <w:p w14:paraId="40F151CC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lastRenderedPageBreak/>
              <w:t>32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04DBE0BF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>Durée d’un run pour la capacité maximale d’échantillon</w:t>
            </w:r>
          </w:p>
        </w:tc>
        <w:tc>
          <w:tcPr>
            <w:tcW w:w="429" w:type="pct"/>
            <w:shd w:val="clear" w:color="auto" w:fill="FFFFFF"/>
            <w:vAlign w:val="center"/>
          </w:tcPr>
          <w:p w14:paraId="0249A681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5E854F4B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3B3FE570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3E383B" w:rsidRPr="00515EC3" w14:paraId="15CA474E" w14:textId="77777777" w:rsidTr="003E383B">
        <w:tc>
          <w:tcPr>
            <w:tcW w:w="143" w:type="pct"/>
            <w:shd w:val="clear" w:color="auto" w:fill="FFFFFF"/>
            <w:vAlign w:val="center"/>
          </w:tcPr>
          <w:p w14:paraId="655DE889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33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5EAEB479" w14:textId="77777777" w:rsidR="003E383B" w:rsidRPr="00515EC3" w:rsidRDefault="003E383B" w:rsidP="00F5003C">
            <w:pPr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Traçabilité des protocoles/réactifs utilisés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F4E6497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2D75DE81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1DE5D933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2</w:t>
            </w:r>
          </w:p>
        </w:tc>
      </w:tr>
      <w:tr w:rsidR="003E383B" w:rsidRPr="00515EC3" w14:paraId="0225DC06" w14:textId="77777777" w:rsidTr="003E383B">
        <w:tc>
          <w:tcPr>
            <w:tcW w:w="143" w:type="pct"/>
            <w:shd w:val="clear" w:color="auto" w:fill="FFFFFF"/>
            <w:vAlign w:val="center"/>
          </w:tcPr>
          <w:p w14:paraId="0C1E43A5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34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0015CF49" w14:textId="77777777" w:rsidR="003E383B" w:rsidRPr="00515EC3" w:rsidRDefault="003E383B" w:rsidP="00F5003C">
            <w:pPr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 xml:space="preserve">Visualisation en temps réel de l’électrophorèse 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FBDDBCA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11A5BE09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1E7824BB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2</w:t>
            </w:r>
          </w:p>
        </w:tc>
      </w:tr>
      <w:tr w:rsidR="003E383B" w:rsidRPr="00515EC3" w14:paraId="4C51B1BB" w14:textId="77777777" w:rsidTr="003E383B">
        <w:tc>
          <w:tcPr>
            <w:tcW w:w="143" w:type="pct"/>
            <w:shd w:val="clear" w:color="auto" w:fill="FFFFFF"/>
            <w:vAlign w:val="center"/>
          </w:tcPr>
          <w:p w14:paraId="01768D9A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35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3C2301FF" w14:textId="3124CF49" w:rsidR="003E383B" w:rsidRPr="00515EC3" w:rsidRDefault="00802145" w:rsidP="00F500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Possibilité de c</w:t>
            </w:r>
            <w:r w:rsidR="003E383B" w:rsidRPr="00515EC3">
              <w:rPr>
                <w:rFonts w:ascii="Arial" w:hAnsi="Arial" w:cs="Arial"/>
                <w:sz w:val="20"/>
              </w:rPr>
              <w:t>ontrôle manuel en cours de migration pour adapter les cibles en fonction des profils des échantillons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6107530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606C8C33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3F4B7198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5</w:t>
            </w:r>
          </w:p>
        </w:tc>
      </w:tr>
      <w:tr w:rsidR="003E383B" w:rsidRPr="00515EC3" w14:paraId="749B5F6C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751C20C8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36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53228E4B" w14:textId="77777777" w:rsidR="003E383B" w:rsidRPr="00515EC3" w:rsidRDefault="003E383B" w:rsidP="00F5003C">
            <w:pPr>
              <w:jc w:val="left"/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Absence de contaminations entre les échantillons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FB9B3FA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423A6AC4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561EBF3D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800000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5</w:t>
            </w:r>
          </w:p>
        </w:tc>
      </w:tr>
      <w:tr w:rsidR="003E383B" w:rsidRPr="00515EC3" w14:paraId="20BC9560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07A8B164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37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6DAA063E" w14:textId="77777777" w:rsidR="003E383B" w:rsidRPr="00515EC3" w:rsidRDefault="003E383B" w:rsidP="00F5003C">
            <w:pPr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Type d’effluents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EBE6C37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5A4A3ED7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6D59952B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515EC3" w14:paraId="224F9703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7DBB3600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38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12138BB3" w14:textId="77777777" w:rsidR="003E383B" w:rsidRPr="00515EC3" w:rsidRDefault="003E383B" w:rsidP="00F5003C">
            <w:pPr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Volume d’effluents faible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2E30282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29E3FCB6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2A629089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515EC3" w14:paraId="2E2FA9A6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62610D41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38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4046552C" w14:textId="77777777" w:rsidR="003E383B" w:rsidRPr="00515EC3" w:rsidRDefault="003E383B" w:rsidP="00F5003C">
            <w:pPr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Système d’évacuation des effluents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53E5BAA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244F6B11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15CB2AA5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515EC3" w14:paraId="4E5B4DCD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758C1780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40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1A6E6D4F" w14:textId="77777777" w:rsidR="003E383B" w:rsidRPr="00515EC3" w:rsidRDefault="003E383B" w:rsidP="00F5003C">
            <w:pPr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Simplicité du paramétrage des protocoles à façon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9642114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3155CAA4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434BCF44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5</w:t>
            </w:r>
          </w:p>
        </w:tc>
      </w:tr>
      <w:tr w:rsidR="003E383B" w:rsidRPr="00515EC3" w14:paraId="068ADC6A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1FC4931B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41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534C4049" w14:textId="77777777" w:rsidR="003E383B" w:rsidRPr="00515EC3" w:rsidRDefault="003E383B" w:rsidP="00F5003C">
            <w:pPr>
              <w:rPr>
                <w:rFonts w:ascii="Arial" w:hAnsi="Arial" w:cs="Arial"/>
                <w:color w:val="FF0000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>Alarme en cas de dysfonctionnement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F4B0351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6BCB093F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672EB962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515EC3" w14:paraId="58F47B47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183692FF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42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00B1F4DE" w14:textId="77777777" w:rsidR="003E383B" w:rsidRPr="00515EC3" w:rsidRDefault="003E383B" w:rsidP="00F5003C">
            <w:pPr>
              <w:rPr>
                <w:rFonts w:ascii="Arial" w:hAnsi="Arial" w:cs="Arial"/>
                <w:color w:val="FF0000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Accès logiciel sécurisé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60B8CEA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4429C38D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113FD5A9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515EC3" w14:paraId="20F584C5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362A2630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43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0A07DFA6" w14:textId="77777777" w:rsidR="003E383B" w:rsidRPr="00515EC3" w:rsidRDefault="003E383B" w:rsidP="00F5003C">
            <w:pPr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Affichage des résultats sur écran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B1B9F78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1DC1B954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2BEF9360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515EC3" w14:paraId="4A6DB553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05F34A91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44</w:t>
            </w:r>
          </w:p>
        </w:tc>
        <w:tc>
          <w:tcPr>
            <w:tcW w:w="1766" w:type="pct"/>
            <w:shd w:val="clear" w:color="auto" w:fill="auto"/>
            <w:vAlign w:val="center"/>
          </w:tcPr>
          <w:p w14:paraId="61805DB6" w14:textId="77777777" w:rsidR="003E383B" w:rsidRPr="00515EC3" w:rsidRDefault="003E383B" w:rsidP="00F5003C">
            <w:pPr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 xml:space="preserve">Edition de rapport 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498026F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26A224B5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3566F910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3E383B" w:rsidRPr="00515EC3" w14:paraId="5C67BE59" w14:textId="77777777" w:rsidTr="00F66A69">
        <w:trPr>
          <w:trHeight w:val="283"/>
        </w:trPr>
        <w:tc>
          <w:tcPr>
            <w:tcW w:w="143" w:type="pct"/>
            <w:shd w:val="clear" w:color="auto" w:fill="FFFFFF"/>
            <w:vAlign w:val="center"/>
          </w:tcPr>
          <w:p w14:paraId="6DD21B2C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15EC3">
              <w:rPr>
                <w:rFonts w:ascii="Arial" w:hAnsi="Arial" w:cs="Arial"/>
                <w:b/>
                <w:bCs/>
                <w:sz w:val="20"/>
              </w:rPr>
              <w:t>45</w:t>
            </w:r>
          </w:p>
        </w:tc>
        <w:tc>
          <w:tcPr>
            <w:tcW w:w="1766" w:type="pct"/>
            <w:shd w:val="clear" w:color="auto" w:fill="FFFFFF"/>
            <w:vAlign w:val="center"/>
          </w:tcPr>
          <w:p w14:paraId="30696803" w14:textId="77777777" w:rsidR="003E383B" w:rsidRPr="00515EC3" w:rsidRDefault="003E383B" w:rsidP="00F5003C">
            <w:pPr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 xml:space="preserve">Possibilité de transfert des résultats sur tableur type </w:t>
            </w:r>
            <w:proofErr w:type="spellStart"/>
            <w:r w:rsidRPr="00515EC3">
              <w:rPr>
                <w:rFonts w:ascii="Arial" w:hAnsi="Arial" w:cs="Arial"/>
                <w:sz w:val="20"/>
              </w:rPr>
              <w:t>excel</w:t>
            </w:r>
            <w:proofErr w:type="spellEnd"/>
          </w:p>
        </w:tc>
        <w:tc>
          <w:tcPr>
            <w:tcW w:w="429" w:type="pct"/>
            <w:shd w:val="clear" w:color="auto" w:fill="FFFFFF"/>
            <w:vAlign w:val="center"/>
          </w:tcPr>
          <w:p w14:paraId="56C80CD6" w14:textId="77777777" w:rsidR="003E383B" w:rsidRPr="00515EC3" w:rsidRDefault="003E383B" w:rsidP="00F5003C">
            <w:pPr>
              <w:jc w:val="left"/>
              <w:rPr>
                <w:rFonts w:ascii="Arial" w:hAnsi="Arial" w:cs="Arial"/>
                <w:color w:val="0000FF"/>
                <w:sz w:val="20"/>
              </w:rPr>
            </w:pPr>
          </w:p>
        </w:tc>
        <w:tc>
          <w:tcPr>
            <w:tcW w:w="2147" w:type="pct"/>
            <w:shd w:val="clear" w:color="auto" w:fill="FFFFFF"/>
            <w:vAlign w:val="center"/>
          </w:tcPr>
          <w:p w14:paraId="53A14E19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shd w:val="clear" w:color="auto" w:fill="FFFFFF"/>
            <w:vAlign w:val="center"/>
          </w:tcPr>
          <w:p w14:paraId="6E3E058C" w14:textId="77777777" w:rsidR="003E383B" w:rsidRPr="00515EC3" w:rsidRDefault="003E383B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2</w:t>
            </w:r>
          </w:p>
        </w:tc>
      </w:tr>
    </w:tbl>
    <w:p w14:paraId="1AF8AC35" w14:textId="745E6B1D" w:rsidR="008D3D69" w:rsidRDefault="008D3D69" w:rsidP="009534B1">
      <w:pPr>
        <w:pStyle w:val="Sous-titre"/>
        <w:ind w:left="1068"/>
        <w:jc w:val="left"/>
        <w:rPr>
          <w:rFonts w:ascii="Arial" w:hAnsi="Arial" w:cs="Arial"/>
          <w:sz w:val="22"/>
          <w:szCs w:val="22"/>
          <w:u w:val="single"/>
        </w:rPr>
      </w:pPr>
    </w:p>
    <w:p w14:paraId="6540217B" w14:textId="77777777" w:rsidR="00A659F5" w:rsidRPr="00515EC3" w:rsidRDefault="00A659F5" w:rsidP="009534B1">
      <w:pPr>
        <w:pStyle w:val="Sous-titre"/>
        <w:ind w:left="1068"/>
        <w:jc w:val="left"/>
        <w:rPr>
          <w:rFonts w:ascii="Arial" w:hAnsi="Arial" w:cs="Arial"/>
          <w:sz w:val="22"/>
          <w:szCs w:val="22"/>
          <w:u w:val="single"/>
        </w:rPr>
      </w:pPr>
    </w:p>
    <w:p w14:paraId="3ED79CD0" w14:textId="369385F1" w:rsidR="0014644D" w:rsidRPr="00515EC3" w:rsidRDefault="0014644D" w:rsidP="0014644D">
      <w:pPr>
        <w:pStyle w:val="Sous-titre"/>
        <w:numPr>
          <w:ilvl w:val="0"/>
          <w:numId w:val="20"/>
        </w:numPr>
        <w:jc w:val="left"/>
        <w:rPr>
          <w:rFonts w:ascii="Arial" w:hAnsi="Arial" w:cs="Arial"/>
          <w:sz w:val="22"/>
          <w:szCs w:val="22"/>
          <w:u w:val="single"/>
        </w:rPr>
      </w:pPr>
      <w:r w:rsidRPr="00515EC3">
        <w:rPr>
          <w:rFonts w:ascii="Arial" w:hAnsi="Arial" w:cs="Arial"/>
          <w:sz w:val="22"/>
          <w:szCs w:val="22"/>
          <w:u w:val="single"/>
        </w:rPr>
        <w:t>Dimensions de l’</w:t>
      </w:r>
      <w:r w:rsidR="002535C3">
        <w:rPr>
          <w:rFonts w:ascii="Arial" w:hAnsi="Arial" w:cs="Arial"/>
          <w:sz w:val="22"/>
          <w:szCs w:val="22"/>
          <w:u w:val="single"/>
        </w:rPr>
        <w:t>équipement</w:t>
      </w:r>
      <w:r w:rsidRPr="00515EC3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0A7BB5D" w14:textId="77777777" w:rsidR="00BF659D" w:rsidRPr="00515EC3" w:rsidRDefault="00BF659D" w:rsidP="00BF659D">
      <w:pPr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476"/>
        <w:gridCol w:w="3477"/>
        <w:gridCol w:w="6954"/>
        <w:gridCol w:w="1526"/>
      </w:tblGrid>
      <w:tr w:rsidR="00F66A69" w:rsidRPr="00515EC3" w14:paraId="18985203" w14:textId="19AD044F" w:rsidTr="00F66A69">
        <w:trPr>
          <w:trHeight w:val="367"/>
        </w:trPr>
        <w:tc>
          <w:tcPr>
            <w:tcW w:w="139" w:type="pct"/>
            <w:shd w:val="clear" w:color="auto" w:fill="DEEAF6" w:themeFill="accent1" w:themeFillTint="33"/>
            <w:vAlign w:val="center"/>
          </w:tcPr>
          <w:p w14:paraId="6DCBDCE3" w14:textId="77777777" w:rsidR="00F66A69" w:rsidRPr="00515EC3" w:rsidRDefault="00F66A69" w:rsidP="001D26A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N°</w:t>
            </w:r>
          </w:p>
        </w:tc>
        <w:tc>
          <w:tcPr>
            <w:tcW w:w="834" w:type="pct"/>
            <w:shd w:val="clear" w:color="auto" w:fill="DEEAF6" w:themeFill="accent1" w:themeFillTint="33"/>
            <w:vAlign w:val="center"/>
          </w:tcPr>
          <w:p w14:paraId="40E5E547" w14:textId="77777777" w:rsidR="00F66A69" w:rsidRPr="00515EC3" w:rsidRDefault="00F66A69" w:rsidP="001D26A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Dimension</w:t>
            </w:r>
          </w:p>
        </w:tc>
        <w:tc>
          <w:tcPr>
            <w:tcW w:w="1171" w:type="pct"/>
            <w:shd w:val="clear" w:color="auto" w:fill="DEEAF6" w:themeFill="accent1" w:themeFillTint="33"/>
            <w:vAlign w:val="center"/>
          </w:tcPr>
          <w:p w14:paraId="4E99B586" w14:textId="77777777" w:rsidR="00F66A69" w:rsidRPr="00515EC3" w:rsidRDefault="00F66A69" w:rsidP="001D26A7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Précisions</w:t>
            </w:r>
          </w:p>
        </w:tc>
        <w:tc>
          <w:tcPr>
            <w:tcW w:w="2342" w:type="pct"/>
            <w:shd w:val="clear" w:color="auto" w:fill="DEEAF6" w:themeFill="accent1" w:themeFillTint="33"/>
            <w:vAlign w:val="center"/>
          </w:tcPr>
          <w:p w14:paraId="79D5C29F" w14:textId="268BD16E" w:rsidR="00F66A69" w:rsidRPr="00515EC3" w:rsidRDefault="00F66A69" w:rsidP="001D26A7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Réponse du fournisseur</w:t>
            </w:r>
          </w:p>
        </w:tc>
        <w:tc>
          <w:tcPr>
            <w:tcW w:w="514" w:type="pct"/>
            <w:shd w:val="clear" w:color="auto" w:fill="DEEAF6" w:themeFill="accent1" w:themeFillTint="33"/>
            <w:vAlign w:val="center"/>
          </w:tcPr>
          <w:p w14:paraId="1D8B1CC0" w14:textId="36041726" w:rsidR="00F66A69" w:rsidRPr="00515EC3" w:rsidRDefault="00F66A69" w:rsidP="001D26A7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Points</w:t>
            </w:r>
          </w:p>
        </w:tc>
      </w:tr>
      <w:tr w:rsidR="00F66A69" w:rsidRPr="00515EC3" w14:paraId="6625209D" w14:textId="7CDAA140" w:rsidTr="00F66A69">
        <w:trPr>
          <w:trHeight w:val="340"/>
        </w:trPr>
        <w:tc>
          <w:tcPr>
            <w:tcW w:w="139" w:type="pct"/>
            <w:vAlign w:val="center"/>
          </w:tcPr>
          <w:p w14:paraId="268F077F" w14:textId="1E46E4D3" w:rsidR="00F66A69" w:rsidRPr="00515EC3" w:rsidRDefault="00F66A69" w:rsidP="001D26A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46</w:t>
            </w:r>
          </w:p>
        </w:tc>
        <w:tc>
          <w:tcPr>
            <w:tcW w:w="834" w:type="pct"/>
            <w:vAlign w:val="center"/>
          </w:tcPr>
          <w:p w14:paraId="581F54C6" w14:textId="72DF5EE0" w:rsidR="00F66A69" w:rsidRPr="00515EC3" w:rsidRDefault="00F66A69" w:rsidP="001D26A7">
            <w:pPr>
              <w:jc w:val="left"/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Dimensions extérieures</w:t>
            </w:r>
          </w:p>
        </w:tc>
        <w:tc>
          <w:tcPr>
            <w:tcW w:w="1171" w:type="pct"/>
            <w:vAlign w:val="center"/>
          </w:tcPr>
          <w:p w14:paraId="47A4147B" w14:textId="5CC5D71B" w:rsidR="00F66A69" w:rsidRPr="00515EC3" w:rsidRDefault="00F66A69" w:rsidP="001D26A7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  <w:r w:rsidRPr="00515EC3">
              <w:rPr>
                <w:rFonts w:ascii="Arial" w:hAnsi="Arial" w:cs="Arial"/>
                <w:color w:val="0000FF"/>
                <w:sz w:val="20"/>
              </w:rPr>
              <w:t>Equipement de paillasse</w:t>
            </w:r>
          </w:p>
        </w:tc>
        <w:tc>
          <w:tcPr>
            <w:tcW w:w="2342" w:type="pct"/>
            <w:vAlign w:val="center"/>
          </w:tcPr>
          <w:p w14:paraId="7CB27AFC" w14:textId="77777777" w:rsidR="00F66A69" w:rsidRPr="00515EC3" w:rsidRDefault="00F66A69" w:rsidP="001D26A7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6A691A98" w14:textId="65B43A7E" w:rsidR="00F66A69" w:rsidRPr="00515EC3" w:rsidRDefault="00F66A69" w:rsidP="001D26A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10</w:t>
            </w:r>
          </w:p>
        </w:tc>
      </w:tr>
      <w:tr w:rsidR="00F66A69" w:rsidRPr="001A23B3" w14:paraId="4A864B07" w14:textId="77777777" w:rsidTr="00F66A69">
        <w:trPr>
          <w:trHeight w:val="340"/>
        </w:trPr>
        <w:tc>
          <w:tcPr>
            <w:tcW w:w="139" w:type="pct"/>
            <w:vAlign w:val="center"/>
          </w:tcPr>
          <w:p w14:paraId="32B76E91" w14:textId="4B061B9A" w:rsidR="00F66A69" w:rsidRPr="00515EC3" w:rsidRDefault="00F66A69" w:rsidP="001D26A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47</w:t>
            </w:r>
          </w:p>
        </w:tc>
        <w:tc>
          <w:tcPr>
            <w:tcW w:w="834" w:type="pct"/>
            <w:vAlign w:val="center"/>
          </w:tcPr>
          <w:p w14:paraId="42197BFB" w14:textId="72D83DA1" w:rsidR="00F66A69" w:rsidRPr="00515EC3" w:rsidRDefault="00F66A69" w:rsidP="001D26A7">
            <w:pPr>
              <w:jc w:val="left"/>
              <w:rPr>
                <w:rFonts w:ascii="Arial" w:hAnsi="Arial" w:cs="Arial"/>
                <w:sz w:val="20"/>
              </w:rPr>
            </w:pPr>
            <w:r w:rsidRPr="00515EC3">
              <w:rPr>
                <w:rFonts w:ascii="Arial" w:hAnsi="Arial" w:cs="Arial"/>
                <w:sz w:val="20"/>
              </w:rPr>
              <w:t>Automate compact</w:t>
            </w:r>
          </w:p>
        </w:tc>
        <w:tc>
          <w:tcPr>
            <w:tcW w:w="1171" w:type="pct"/>
            <w:vAlign w:val="center"/>
          </w:tcPr>
          <w:p w14:paraId="66B614B6" w14:textId="14C427A1" w:rsidR="00F66A69" w:rsidRPr="00515EC3" w:rsidRDefault="00F66A69" w:rsidP="001D26A7">
            <w:pPr>
              <w:jc w:val="center"/>
              <w:rPr>
                <w:rFonts w:ascii="Arial" w:hAnsi="Arial" w:cs="Arial"/>
                <w:color w:val="0000FF"/>
                <w:sz w:val="20"/>
              </w:rPr>
            </w:pPr>
            <w:r w:rsidRPr="00515EC3">
              <w:rPr>
                <w:rFonts w:ascii="Arial" w:hAnsi="Arial" w:cs="Arial"/>
                <w:color w:val="0000FF"/>
                <w:sz w:val="20"/>
              </w:rPr>
              <w:t>Nombre minimum de modules</w:t>
            </w:r>
          </w:p>
        </w:tc>
        <w:tc>
          <w:tcPr>
            <w:tcW w:w="2342" w:type="pct"/>
            <w:vAlign w:val="center"/>
          </w:tcPr>
          <w:p w14:paraId="724583B9" w14:textId="77777777" w:rsidR="00F66A69" w:rsidRPr="00515EC3" w:rsidRDefault="00F66A69" w:rsidP="001D26A7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6FDB48D7" w14:textId="5BAF66F9" w:rsidR="00F66A69" w:rsidRPr="00F66A69" w:rsidRDefault="00F66A69" w:rsidP="001D26A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10</w:t>
            </w:r>
          </w:p>
        </w:tc>
      </w:tr>
    </w:tbl>
    <w:p w14:paraId="396105AC" w14:textId="77777777" w:rsidR="003108B6" w:rsidRDefault="003108B6" w:rsidP="00BF659D">
      <w:pPr>
        <w:rPr>
          <w:rFonts w:ascii="Arial" w:hAnsi="Arial" w:cs="Arial"/>
          <w:sz w:val="20"/>
        </w:rPr>
      </w:pPr>
    </w:p>
    <w:p w14:paraId="5A235AC5" w14:textId="77777777" w:rsidR="003108B6" w:rsidRPr="001A23B3" w:rsidRDefault="003108B6" w:rsidP="003108B6">
      <w:pPr>
        <w:pStyle w:val="Titre2"/>
        <w:ind w:left="360"/>
        <w:rPr>
          <w:rFonts w:ascii="Arial" w:hAnsi="Arial" w:cs="Arial"/>
          <w:sz w:val="20"/>
        </w:rPr>
      </w:pPr>
    </w:p>
    <w:p w14:paraId="49754CF4" w14:textId="0389847B" w:rsidR="003108B6" w:rsidRPr="00F5615C" w:rsidRDefault="003108B6" w:rsidP="00BF659D">
      <w:pPr>
        <w:pStyle w:val="Sous-titre"/>
        <w:numPr>
          <w:ilvl w:val="0"/>
          <w:numId w:val="20"/>
        </w:numPr>
        <w:jc w:val="left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Documentation </w:t>
      </w:r>
    </w:p>
    <w:p w14:paraId="3415FD31" w14:textId="77777777" w:rsidR="00BF659D" w:rsidRPr="001A23B3" w:rsidRDefault="00BF659D" w:rsidP="00BF659D">
      <w:pPr>
        <w:rPr>
          <w:rFonts w:ascii="Arial" w:hAnsi="Arial" w:cs="Arial"/>
          <w:sz w:val="20"/>
        </w:rPr>
      </w:pPr>
    </w:p>
    <w:p w14:paraId="4A9EFE64" w14:textId="77777777" w:rsidR="00BF659D" w:rsidRPr="00F66A69" w:rsidRDefault="003108B6" w:rsidP="003108B6">
      <w:pPr>
        <w:jc w:val="left"/>
        <w:rPr>
          <w:rFonts w:ascii="Arial" w:hAnsi="Arial" w:cs="Arial"/>
          <w:szCs w:val="22"/>
        </w:rPr>
      </w:pPr>
      <w:r w:rsidRPr="00F66A69">
        <w:rPr>
          <w:rFonts w:ascii="Arial" w:hAnsi="Arial" w:cs="Arial"/>
          <w:szCs w:val="22"/>
        </w:rPr>
        <w:t xml:space="preserve">Le </w:t>
      </w:r>
      <w:r w:rsidR="00BF659D" w:rsidRPr="00F66A69">
        <w:rPr>
          <w:rFonts w:ascii="Arial" w:hAnsi="Arial" w:cs="Arial"/>
          <w:szCs w:val="22"/>
        </w:rPr>
        <w:t>fournisseur s’engage à fournir les pièces mentionnées ci-dessous :</w:t>
      </w:r>
    </w:p>
    <w:p w14:paraId="50922801" w14:textId="1759576D" w:rsidR="00BF659D" w:rsidRDefault="00BF659D" w:rsidP="00BF659D">
      <w:pPr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4855"/>
        <w:gridCol w:w="8082"/>
        <w:gridCol w:w="1526"/>
      </w:tblGrid>
      <w:tr w:rsidR="00F66A69" w:rsidRPr="001A23B3" w14:paraId="58FBE269" w14:textId="77777777" w:rsidTr="00F66A69">
        <w:trPr>
          <w:trHeight w:val="383"/>
        </w:trPr>
        <w:tc>
          <w:tcPr>
            <w:tcW w:w="129" w:type="pct"/>
            <w:shd w:val="clear" w:color="auto" w:fill="DEEAF6" w:themeFill="accent1" w:themeFillTint="33"/>
            <w:vAlign w:val="center"/>
          </w:tcPr>
          <w:p w14:paraId="1F42E536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N°</w:t>
            </w:r>
          </w:p>
        </w:tc>
        <w:tc>
          <w:tcPr>
            <w:tcW w:w="1635" w:type="pct"/>
            <w:shd w:val="clear" w:color="auto" w:fill="DEEAF6" w:themeFill="accent1" w:themeFillTint="33"/>
            <w:vAlign w:val="center"/>
          </w:tcPr>
          <w:p w14:paraId="645FFFEA" w14:textId="77777777" w:rsidR="00F66A69" w:rsidRPr="001A23B3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Documents</w:t>
            </w:r>
          </w:p>
        </w:tc>
        <w:tc>
          <w:tcPr>
            <w:tcW w:w="2721" w:type="pct"/>
            <w:shd w:val="clear" w:color="auto" w:fill="DEEAF6" w:themeFill="accent1" w:themeFillTint="33"/>
            <w:vAlign w:val="center"/>
          </w:tcPr>
          <w:p w14:paraId="51E98FCB" w14:textId="77777777" w:rsidR="00F66A69" w:rsidRPr="001A23B3" w:rsidRDefault="00F66A69" w:rsidP="00F5003C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1A23B3">
              <w:rPr>
                <w:rFonts w:ascii="Arial" w:hAnsi="Arial" w:cs="Arial"/>
                <w:b/>
                <w:sz w:val="20"/>
              </w:rPr>
              <w:t>Réponse fournisseur</w:t>
            </w:r>
          </w:p>
        </w:tc>
        <w:tc>
          <w:tcPr>
            <w:tcW w:w="514" w:type="pct"/>
            <w:shd w:val="clear" w:color="auto" w:fill="DEEAF6" w:themeFill="accent1" w:themeFillTint="33"/>
            <w:vAlign w:val="center"/>
          </w:tcPr>
          <w:p w14:paraId="083E4C25" w14:textId="77777777" w:rsidR="00F66A69" w:rsidRPr="00F66A69" w:rsidRDefault="00F66A69" w:rsidP="00F5003C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Points</w:t>
            </w:r>
          </w:p>
        </w:tc>
      </w:tr>
      <w:tr w:rsidR="00F66A69" w:rsidRPr="001A23B3" w14:paraId="71F65734" w14:textId="77777777" w:rsidTr="00F66A69">
        <w:trPr>
          <w:trHeight w:val="283"/>
        </w:trPr>
        <w:tc>
          <w:tcPr>
            <w:tcW w:w="129" w:type="pct"/>
            <w:vAlign w:val="center"/>
          </w:tcPr>
          <w:p w14:paraId="5229AE1C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48</w:t>
            </w:r>
          </w:p>
        </w:tc>
        <w:tc>
          <w:tcPr>
            <w:tcW w:w="1635" w:type="pct"/>
            <w:vAlign w:val="center"/>
          </w:tcPr>
          <w:p w14:paraId="24094B74" w14:textId="77777777" w:rsidR="00F66A69" w:rsidRPr="001A23B3" w:rsidRDefault="00F66A69" w:rsidP="00F5003C">
            <w:pPr>
              <w:rPr>
                <w:rFonts w:ascii="Arial" w:hAnsi="Arial" w:cs="Arial"/>
                <w:sz w:val="20"/>
              </w:rPr>
            </w:pPr>
            <w:r w:rsidRPr="001A23B3">
              <w:rPr>
                <w:rFonts w:ascii="Arial" w:hAnsi="Arial" w:cs="Arial"/>
                <w:sz w:val="20"/>
              </w:rPr>
              <w:t>Notice technique de l’appareil en français</w:t>
            </w:r>
          </w:p>
        </w:tc>
        <w:tc>
          <w:tcPr>
            <w:tcW w:w="2721" w:type="pct"/>
            <w:vAlign w:val="center"/>
          </w:tcPr>
          <w:p w14:paraId="13A06E78" w14:textId="77777777" w:rsidR="00F66A69" w:rsidRPr="001A23B3" w:rsidRDefault="00F66A69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0CBAB675" w14:textId="77777777" w:rsidR="00F66A69" w:rsidRPr="00F66A69" w:rsidRDefault="00F66A69" w:rsidP="00F5003C">
            <w:pPr>
              <w:jc w:val="center"/>
              <w:rPr>
                <w:b/>
                <w:color w:val="000000" w:themeColor="text1"/>
              </w:rPr>
            </w:pPr>
            <w:r w:rsidRPr="00F66A69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F66A69" w:rsidRPr="001A23B3" w14:paraId="38A03B1E" w14:textId="77777777" w:rsidTr="00F66A69">
        <w:trPr>
          <w:trHeight w:val="283"/>
        </w:trPr>
        <w:tc>
          <w:tcPr>
            <w:tcW w:w="129" w:type="pct"/>
            <w:vAlign w:val="center"/>
          </w:tcPr>
          <w:p w14:paraId="127C68A5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49</w:t>
            </w:r>
          </w:p>
        </w:tc>
        <w:tc>
          <w:tcPr>
            <w:tcW w:w="1635" w:type="pct"/>
            <w:vAlign w:val="center"/>
          </w:tcPr>
          <w:p w14:paraId="49C73411" w14:textId="77777777" w:rsidR="00F66A69" w:rsidRPr="00E67652" w:rsidRDefault="00F66A69" w:rsidP="00F5003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Notice d’entretien et de nettoyage en français</w:t>
            </w:r>
          </w:p>
        </w:tc>
        <w:tc>
          <w:tcPr>
            <w:tcW w:w="2721" w:type="pct"/>
            <w:vAlign w:val="center"/>
          </w:tcPr>
          <w:p w14:paraId="7A255DDE" w14:textId="77777777" w:rsidR="00F66A69" w:rsidRPr="001A23B3" w:rsidRDefault="00F66A69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068F0ADC" w14:textId="77777777" w:rsidR="00F66A69" w:rsidRPr="00F66A69" w:rsidRDefault="00F66A69" w:rsidP="00F5003C">
            <w:pPr>
              <w:jc w:val="center"/>
              <w:rPr>
                <w:b/>
                <w:color w:val="000000" w:themeColor="text1"/>
              </w:rPr>
            </w:pPr>
            <w:r w:rsidRPr="00F66A69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F66A69" w:rsidRPr="001A23B3" w14:paraId="70BD2927" w14:textId="77777777" w:rsidTr="00F66A69">
        <w:trPr>
          <w:trHeight w:val="283"/>
        </w:trPr>
        <w:tc>
          <w:tcPr>
            <w:tcW w:w="129" w:type="pct"/>
            <w:vAlign w:val="center"/>
          </w:tcPr>
          <w:p w14:paraId="7608B347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50</w:t>
            </w:r>
          </w:p>
        </w:tc>
        <w:tc>
          <w:tcPr>
            <w:tcW w:w="1635" w:type="pct"/>
            <w:vAlign w:val="center"/>
          </w:tcPr>
          <w:p w14:paraId="46D2B2A3" w14:textId="77777777" w:rsidR="00F66A69" w:rsidRPr="00E67652" w:rsidRDefault="00F66A69" w:rsidP="00F5003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Notice d’utilisation en français</w:t>
            </w:r>
          </w:p>
        </w:tc>
        <w:tc>
          <w:tcPr>
            <w:tcW w:w="2721" w:type="pct"/>
            <w:vAlign w:val="center"/>
          </w:tcPr>
          <w:p w14:paraId="1C1BFD32" w14:textId="77777777" w:rsidR="00F66A69" w:rsidRPr="001A23B3" w:rsidRDefault="00F66A69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78CD22CE" w14:textId="77777777" w:rsidR="00F66A69" w:rsidRPr="00F66A69" w:rsidRDefault="00F66A69" w:rsidP="00F5003C">
            <w:pPr>
              <w:jc w:val="center"/>
              <w:rPr>
                <w:b/>
                <w:color w:val="000000" w:themeColor="text1"/>
              </w:rPr>
            </w:pPr>
            <w:r w:rsidRPr="00F66A69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F66A69" w:rsidRPr="001A23B3" w14:paraId="167C9A6A" w14:textId="77777777" w:rsidTr="00F66A69">
        <w:trPr>
          <w:trHeight w:val="283"/>
        </w:trPr>
        <w:tc>
          <w:tcPr>
            <w:tcW w:w="129" w:type="pct"/>
            <w:vAlign w:val="center"/>
          </w:tcPr>
          <w:p w14:paraId="23E0A1CC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51</w:t>
            </w:r>
          </w:p>
        </w:tc>
        <w:tc>
          <w:tcPr>
            <w:tcW w:w="1635" w:type="pct"/>
            <w:vAlign w:val="center"/>
          </w:tcPr>
          <w:p w14:paraId="7BABE6D9" w14:textId="77777777" w:rsidR="00F66A69" w:rsidRPr="00E67652" w:rsidRDefault="00F66A69" w:rsidP="00F5003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Rapports d’éventuelles évaluations</w:t>
            </w:r>
          </w:p>
        </w:tc>
        <w:tc>
          <w:tcPr>
            <w:tcW w:w="2721" w:type="pct"/>
            <w:vAlign w:val="center"/>
          </w:tcPr>
          <w:p w14:paraId="0CC40793" w14:textId="77777777" w:rsidR="00F66A69" w:rsidRPr="001A23B3" w:rsidRDefault="00F66A69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576345E1" w14:textId="77777777" w:rsidR="00F66A69" w:rsidRPr="00F66A69" w:rsidRDefault="00F66A69" w:rsidP="00F5003C">
            <w:pPr>
              <w:jc w:val="center"/>
              <w:rPr>
                <w:b/>
                <w:color w:val="000000" w:themeColor="text1"/>
              </w:rPr>
            </w:pPr>
            <w:r w:rsidRPr="00F66A69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F66A69" w:rsidRPr="001A23B3" w14:paraId="7730AB37" w14:textId="77777777" w:rsidTr="00F66A69">
        <w:trPr>
          <w:trHeight w:val="283"/>
        </w:trPr>
        <w:tc>
          <w:tcPr>
            <w:tcW w:w="129" w:type="pct"/>
            <w:vAlign w:val="center"/>
          </w:tcPr>
          <w:p w14:paraId="453C8789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52</w:t>
            </w:r>
          </w:p>
        </w:tc>
        <w:tc>
          <w:tcPr>
            <w:tcW w:w="1635" w:type="pct"/>
            <w:vAlign w:val="center"/>
          </w:tcPr>
          <w:p w14:paraId="3E2860FF" w14:textId="77777777" w:rsidR="00F66A69" w:rsidRPr="00E67652" w:rsidRDefault="00F66A69" w:rsidP="00F5003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Certificat de conformité de sortie d’usine</w:t>
            </w:r>
          </w:p>
        </w:tc>
        <w:tc>
          <w:tcPr>
            <w:tcW w:w="2721" w:type="pct"/>
            <w:vAlign w:val="center"/>
          </w:tcPr>
          <w:p w14:paraId="2E1DE264" w14:textId="77777777" w:rsidR="00F66A69" w:rsidRPr="001A23B3" w:rsidRDefault="00F66A69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4B82E24E" w14:textId="77777777" w:rsidR="00F66A69" w:rsidRPr="00F66A69" w:rsidRDefault="00F66A69" w:rsidP="00F5003C">
            <w:pPr>
              <w:jc w:val="center"/>
              <w:rPr>
                <w:b/>
                <w:color w:val="000000" w:themeColor="text1"/>
              </w:rPr>
            </w:pPr>
            <w:r w:rsidRPr="00F66A69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F66A69" w:rsidRPr="001A23B3" w14:paraId="07178FE0" w14:textId="77777777" w:rsidTr="00F66A69">
        <w:trPr>
          <w:trHeight w:val="283"/>
        </w:trPr>
        <w:tc>
          <w:tcPr>
            <w:tcW w:w="129" w:type="pct"/>
            <w:vAlign w:val="center"/>
          </w:tcPr>
          <w:p w14:paraId="212557DD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lastRenderedPageBreak/>
              <w:t>53</w:t>
            </w:r>
          </w:p>
        </w:tc>
        <w:tc>
          <w:tcPr>
            <w:tcW w:w="1635" w:type="pct"/>
            <w:vAlign w:val="center"/>
          </w:tcPr>
          <w:p w14:paraId="30A88EEE" w14:textId="77777777" w:rsidR="00F66A69" w:rsidRPr="00E67652" w:rsidRDefault="00F66A69" w:rsidP="00F5003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Certificat de conformité après installation</w:t>
            </w:r>
          </w:p>
        </w:tc>
        <w:tc>
          <w:tcPr>
            <w:tcW w:w="2721" w:type="pct"/>
            <w:vAlign w:val="center"/>
          </w:tcPr>
          <w:p w14:paraId="4D800B8A" w14:textId="77777777" w:rsidR="00F66A69" w:rsidRPr="001A23B3" w:rsidRDefault="00F66A69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4447871F" w14:textId="77777777" w:rsidR="00F66A69" w:rsidRPr="00F66A69" w:rsidRDefault="00F66A69" w:rsidP="00F5003C">
            <w:pPr>
              <w:jc w:val="center"/>
              <w:rPr>
                <w:b/>
                <w:color w:val="000000" w:themeColor="text1"/>
              </w:rPr>
            </w:pPr>
            <w:r w:rsidRPr="00F66A69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F66A69" w:rsidRPr="001A23B3" w14:paraId="7602E6BD" w14:textId="77777777" w:rsidTr="00F66A69">
        <w:trPr>
          <w:trHeight w:val="283"/>
        </w:trPr>
        <w:tc>
          <w:tcPr>
            <w:tcW w:w="129" w:type="pct"/>
            <w:vAlign w:val="center"/>
          </w:tcPr>
          <w:p w14:paraId="2DF72F29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54</w:t>
            </w:r>
          </w:p>
        </w:tc>
        <w:tc>
          <w:tcPr>
            <w:tcW w:w="1635" w:type="pct"/>
            <w:vAlign w:val="center"/>
          </w:tcPr>
          <w:p w14:paraId="7ED906DE" w14:textId="77777777" w:rsidR="00F66A69" w:rsidRPr="00E67652" w:rsidRDefault="00F66A69" w:rsidP="00F5003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E67652">
              <w:rPr>
                <w:rFonts w:ascii="Arial" w:hAnsi="Arial" w:cs="Arial"/>
                <w:color w:val="000000" w:themeColor="text1"/>
                <w:sz w:val="20"/>
              </w:rPr>
              <w:t>Certificat de conformité aux normes CE</w:t>
            </w:r>
          </w:p>
        </w:tc>
        <w:tc>
          <w:tcPr>
            <w:tcW w:w="2721" w:type="pct"/>
            <w:vAlign w:val="center"/>
          </w:tcPr>
          <w:p w14:paraId="66E95DB8" w14:textId="77777777" w:rsidR="00F66A69" w:rsidRPr="001A23B3" w:rsidRDefault="00F66A69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21BD4B6A" w14:textId="77777777" w:rsidR="00F66A69" w:rsidRPr="00F66A69" w:rsidRDefault="00F66A69" w:rsidP="00F5003C">
            <w:pPr>
              <w:jc w:val="center"/>
              <w:rPr>
                <w:b/>
                <w:color w:val="000000" w:themeColor="text1"/>
              </w:rPr>
            </w:pPr>
            <w:r w:rsidRPr="00F66A69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F66A69" w:rsidRPr="00515EC3" w14:paraId="7BA47ECB" w14:textId="77777777" w:rsidTr="00802145">
        <w:trPr>
          <w:trHeight w:val="820"/>
        </w:trPr>
        <w:tc>
          <w:tcPr>
            <w:tcW w:w="129" w:type="pct"/>
            <w:vAlign w:val="center"/>
          </w:tcPr>
          <w:p w14:paraId="685ADA91" w14:textId="77777777" w:rsidR="00F66A69" w:rsidRPr="00515EC3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55</w:t>
            </w:r>
          </w:p>
        </w:tc>
        <w:tc>
          <w:tcPr>
            <w:tcW w:w="1635" w:type="pct"/>
            <w:vAlign w:val="center"/>
          </w:tcPr>
          <w:p w14:paraId="007FDAE6" w14:textId="264DDBBE" w:rsidR="00F66A69" w:rsidRPr="00515EC3" w:rsidRDefault="00F66A69" w:rsidP="00F5003C">
            <w:pPr>
              <w:rPr>
                <w:rFonts w:ascii="Arial" w:hAnsi="Arial" w:cs="Arial"/>
                <w:color w:val="FF0000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 xml:space="preserve">Liste des références de réactifs adaptés aux caractéristiques techniques demandées (notamment </w:t>
            </w:r>
            <w:r w:rsidR="00802145">
              <w:rPr>
                <w:rFonts w:ascii="Arial" w:hAnsi="Arial" w:cs="Arial"/>
                <w:color w:val="000000" w:themeColor="text1"/>
                <w:sz w:val="20"/>
              </w:rPr>
              <w:t xml:space="preserve">type, </w:t>
            </w:r>
            <w:r w:rsidRPr="00515EC3">
              <w:rPr>
                <w:rFonts w:ascii="Arial" w:hAnsi="Arial" w:cs="Arial"/>
                <w:color w:val="000000" w:themeColor="text1"/>
                <w:sz w:val="20"/>
              </w:rPr>
              <w:t>conditionnement, praticité d’utilisation).</w:t>
            </w:r>
          </w:p>
        </w:tc>
        <w:tc>
          <w:tcPr>
            <w:tcW w:w="2721" w:type="pct"/>
            <w:vAlign w:val="center"/>
          </w:tcPr>
          <w:p w14:paraId="43FD6473" w14:textId="77777777" w:rsidR="00F66A69" w:rsidRPr="00515EC3" w:rsidRDefault="00F66A69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6B0360C6" w14:textId="77777777" w:rsidR="00F66A69" w:rsidRPr="00515EC3" w:rsidRDefault="00F66A69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10</w:t>
            </w:r>
          </w:p>
        </w:tc>
      </w:tr>
      <w:tr w:rsidR="00F66A69" w:rsidRPr="001A23B3" w14:paraId="2DD29478" w14:textId="77777777" w:rsidTr="00802145">
        <w:trPr>
          <w:trHeight w:val="815"/>
        </w:trPr>
        <w:tc>
          <w:tcPr>
            <w:tcW w:w="129" w:type="pct"/>
            <w:vAlign w:val="center"/>
          </w:tcPr>
          <w:p w14:paraId="70A11D1E" w14:textId="77777777" w:rsidR="00F66A69" w:rsidRPr="00515EC3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15EC3">
              <w:rPr>
                <w:rFonts w:ascii="Arial" w:hAnsi="Arial" w:cs="Arial"/>
                <w:b/>
                <w:sz w:val="20"/>
              </w:rPr>
              <w:t>56</w:t>
            </w:r>
          </w:p>
        </w:tc>
        <w:tc>
          <w:tcPr>
            <w:tcW w:w="1635" w:type="pct"/>
            <w:vAlign w:val="center"/>
          </w:tcPr>
          <w:p w14:paraId="6FE6ECF9" w14:textId="202B11F4" w:rsidR="00F66A69" w:rsidRPr="00515EC3" w:rsidRDefault="00F66A69" w:rsidP="00F5003C">
            <w:pPr>
              <w:rPr>
                <w:rFonts w:ascii="Arial" w:hAnsi="Arial" w:cs="Arial"/>
                <w:color w:val="FF0000"/>
                <w:sz w:val="20"/>
              </w:rPr>
            </w:pPr>
            <w:r w:rsidRPr="00515EC3">
              <w:rPr>
                <w:rFonts w:ascii="Arial" w:hAnsi="Arial" w:cs="Arial"/>
                <w:color w:val="000000" w:themeColor="text1"/>
                <w:sz w:val="20"/>
              </w:rPr>
              <w:t xml:space="preserve">Liste des références de consommables adaptés aux caractéristiques techniques demandées (notamment </w:t>
            </w:r>
            <w:r w:rsidR="00802145">
              <w:rPr>
                <w:rFonts w:ascii="Arial" w:hAnsi="Arial" w:cs="Arial"/>
                <w:color w:val="000000" w:themeColor="text1"/>
                <w:sz w:val="20"/>
              </w:rPr>
              <w:t xml:space="preserve">type, </w:t>
            </w:r>
            <w:r w:rsidRPr="00515EC3">
              <w:rPr>
                <w:rFonts w:ascii="Arial" w:hAnsi="Arial" w:cs="Arial"/>
                <w:color w:val="000000" w:themeColor="text1"/>
                <w:sz w:val="20"/>
              </w:rPr>
              <w:t>conditionnement, praticité d’utilisation).</w:t>
            </w:r>
          </w:p>
        </w:tc>
        <w:tc>
          <w:tcPr>
            <w:tcW w:w="2721" w:type="pct"/>
            <w:vAlign w:val="center"/>
          </w:tcPr>
          <w:p w14:paraId="091E0E03" w14:textId="77777777" w:rsidR="00F66A69" w:rsidRPr="00515EC3" w:rsidRDefault="00F66A69" w:rsidP="00F5003C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610C3ED0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15EC3">
              <w:rPr>
                <w:rFonts w:ascii="Arial" w:hAnsi="Arial" w:cs="Arial"/>
                <w:b/>
                <w:color w:val="000000" w:themeColor="text1"/>
                <w:sz w:val="20"/>
              </w:rPr>
              <w:t>5</w:t>
            </w:r>
          </w:p>
        </w:tc>
      </w:tr>
    </w:tbl>
    <w:p w14:paraId="597BA306" w14:textId="77777777" w:rsidR="00F66A69" w:rsidRPr="001A23B3" w:rsidRDefault="00F66A69" w:rsidP="00BF659D">
      <w:pPr>
        <w:rPr>
          <w:rFonts w:ascii="Arial" w:hAnsi="Arial" w:cs="Arial"/>
          <w:sz w:val="20"/>
        </w:rPr>
      </w:pPr>
    </w:p>
    <w:p w14:paraId="636D9E8B" w14:textId="77777777" w:rsidR="00BF659D" w:rsidRPr="001A23B3" w:rsidRDefault="00BF659D" w:rsidP="00BF659D">
      <w:pPr>
        <w:rPr>
          <w:rFonts w:ascii="Arial" w:hAnsi="Arial" w:cs="Arial"/>
          <w:sz w:val="20"/>
        </w:rPr>
      </w:pPr>
    </w:p>
    <w:p w14:paraId="7F6833BA" w14:textId="7692A1F8" w:rsidR="00FF34DE" w:rsidRPr="008062CD" w:rsidRDefault="00887EB7" w:rsidP="00F66A69">
      <w:pPr>
        <w:pStyle w:val="Sous-titre"/>
        <w:numPr>
          <w:ilvl w:val="0"/>
          <w:numId w:val="20"/>
        </w:numPr>
        <w:spacing w:after="120"/>
        <w:ind w:left="1066" w:hanging="357"/>
        <w:jc w:val="left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Exigences particulières en matière de maintenance et</w:t>
      </w:r>
      <w:r w:rsidR="000A1DE1">
        <w:rPr>
          <w:rFonts w:ascii="Arial" w:hAnsi="Arial" w:cs="Arial"/>
          <w:sz w:val="22"/>
          <w:szCs w:val="22"/>
          <w:u w:val="single"/>
        </w:rPr>
        <w:t xml:space="preserve"> </w:t>
      </w:r>
      <w:r w:rsidR="00F66A69">
        <w:rPr>
          <w:rFonts w:ascii="Arial" w:hAnsi="Arial" w:cs="Arial"/>
          <w:sz w:val="22"/>
          <w:szCs w:val="22"/>
          <w:u w:val="single"/>
        </w:rPr>
        <w:t xml:space="preserve">de </w:t>
      </w:r>
      <w:r w:rsidR="000A1DE1">
        <w:rPr>
          <w:rFonts w:ascii="Arial" w:hAnsi="Arial" w:cs="Arial"/>
          <w:sz w:val="22"/>
          <w:szCs w:val="22"/>
          <w:u w:val="single"/>
        </w:rPr>
        <w:t xml:space="preserve">formation </w:t>
      </w:r>
    </w:p>
    <w:p w14:paraId="5B9562BA" w14:textId="77777777" w:rsidR="00BF659D" w:rsidRPr="00F66A69" w:rsidRDefault="00BF659D" w:rsidP="00BF659D">
      <w:pPr>
        <w:pStyle w:val="Titre2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9"/>
        <w:gridCol w:w="4872"/>
        <w:gridCol w:w="8079"/>
        <w:gridCol w:w="1526"/>
      </w:tblGrid>
      <w:tr w:rsidR="00F66A69" w:rsidRPr="001A23B3" w14:paraId="04F4FD0E" w14:textId="77777777" w:rsidTr="00F66A69">
        <w:trPr>
          <w:trHeight w:val="397"/>
        </w:trPr>
        <w:tc>
          <w:tcPr>
            <w:tcW w:w="124" w:type="pct"/>
            <w:shd w:val="clear" w:color="auto" w:fill="DEEAF6" w:themeFill="accent1" w:themeFillTint="33"/>
            <w:vAlign w:val="center"/>
          </w:tcPr>
          <w:p w14:paraId="47EAA778" w14:textId="77777777" w:rsidR="00F66A69" w:rsidRPr="00F66A69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N°</w:t>
            </w:r>
          </w:p>
        </w:tc>
        <w:tc>
          <w:tcPr>
            <w:tcW w:w="1641" w:type="pct"/>
            <w:shd w:val="clear" w:color="auto" w:fill="DEEAF6" w:themeFill="accent1" w:themeFillTint="33"/>
            <w:vAlign w:val="center"/>
          </w:tcPr>
          <w:p w14:paraId="10277D37" w14:textId="77777777" w:rsidR="00F66A69" w:rsidRPr="001A23B3" w:rsidRDefault="00F66A69" w:rsidP="00F5003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Formation et maintenance</w:t>
            </w:r>
          </w:p>
        </w:tc>
        <w:tc>
          <w:tcPr>
            <w:tcW w:w="2721" w:type="pct"/>
            <w:shd w:val="clear" w:color="auto" w:fill="DEEAF6" w:themeFill="accent1" w:themeFillTint="33"/>
            <w:vAlign w:val="center"/>
          </w:tcPr>
          <w:p w14:paraId="55FB598E" w14:textId="13900495" w:rsidR="00F66A69" w:rsidRPr="001A23B3" w:rsidRDefault="00F66A69" w:rsidP="00F5003C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1A23B3">
              <w:rPr>
                <w:rFonts w:ascii="Arial" w:hAnsi="Arial" w:cs="Arial"/>
                <w:b/>
                <w:sz w:val="20"/>
              </w:rPr>
              <w:t xml:space="preserve">Réponse </w:t>
            </w:r>
            <w:r>
              <w:rPr>
                <w:rFonts w:ascii="Arial" w:hAnsi="Arial" w:cs="Arial"/>
                <w:b/>
                <w:sz w:val="20"/>
              </w:rPr>
              <w:t xml:space="preserve">du </w:t>
            </w:r>
            <w:r w:rsidRPr="001A23B3">
              <w:rPr>
                <w:rFonts w:ascii="Arial" w:hAnsi="Arial" w:cs="Arial"/>
                <w:b/>
                <w:sz w:val="20"/>
              </w:rPr>
              <w:t>fournisseur</w:t>
            </w:r>
          </w:p>
        </w:tc>
        <w:tc>
          <w:tcPr>
            <w:tcW w:w="514" w:type="pct"/>
            <w:shd w:val="clear" w:color="auto" w:fill="DEEAF6" w:themeFill="accent1" w:themeFillTint="33"/>
            <w:vAlign w:val="center"/>
          </w:tcPr>
          <w:p w14:paraId="26A78DBB" w14:textId="77777777" w:rsidR="00F66A69" w:rsidRPr="00F66A69" w:rsidRDefault="00F66A69" w:rsidP="00F5003C">
            <w:pPr>
              <w:pStyle w:val="Titre3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Points</w:t>
            </w:r>
          </w:p>
        </w:tc>
      </w:tr>
      <w:tr w:rsidR="00F66A69" w:rsidRPr="001A23B3" w14:paraId="6B3C98ED" w14:textId="77777777" w:rsidTr="006740F4">
        <w:trPr>
          <w:trHeight w:val="397"/>
        </w:trPr>
        <w:tc>
          <w:tcPr>
            <w:tcW w:w="124" w:type="pct"/>
            <w:vAlign w:val="center"/>
          </w:tcPr>
          <w:p w14:paraId="459CA574" w14:textId="77777777" w:rsidR="00F66A69" w:rsidRPr="00F66A69" w:rsidRDefault="00F66A69" w:rsidP="006740F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57</w:t>
            </w:r>
          </w:p>
        </w:tc>
        <w:tc>
          <w:tcPr>
            <w:tcW w:w="1641" w:type="pct"/>
            <w:vAlign w:val="center"/>
          </w:tcPr>
          <w:p w14:paraId="258422CB" w14:textId="77777777" w:rsidR="00F66A69" w:rsidRPr="001A23B3" w:rsidRDefault="00F66A69" w:rsidP="006740F4">
            <w:pPr>
              <w:rPr>
                <w:rFonts w:ascii="Arial" w:hAnsi="Arial" w:cs="Arial"/>
                <w:sz w:val="20"/>
              </w:rPr>
            </w:pPr>
            <w:r w:rsidRPr="001A23B3">
              <w:rPr>
                <w:rFonts w:ascii="Arial" w:hAnsi="Arial" w:cs="Arial"/>
                <w:sz w:val="20"/>
              </w:rPr>
              <w:t>Formation des utilisateurs sur site</w:t>
            </w:r>
          </w:p>
        </w:tc>
        <w:tc>
          <w:tcPr>
            <w:tcW w:w="2721" w:type="pct"/>
            <w:vAlign w:val="center"/>
          </w:tcPr>
          <w:p w14:paraId="59377C71" w14:textId="77777777" w:rsidR="00F66A69" w:rsidRPr="001A23B3" w:rsidRDefault="00F66A69" w:rsidP="006740F4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40ADEBD1" w14:textId="77777777" w:rsidR="00F66A69" w:rsidRPr="00F66A69" w:rsidRDefault="00F66A69" w:rsidP="006740F4">
            <w:pPr>
              <w:jc w:val="center"/>
              <w:rPr>
                <w:b/>
                <w:color w:val="000000" w:themeColor="text1"/>
              </w:rPr>
            </w:pPr>
            <w:r w:rsidRPr="00F66A69">
              <w:rPr>
                <w:rFonts w:ascii="Arial" w:hAnsi="Arial" w:cs="Arial"/>
                <w:b/>
                <w:color w:val="000000" w:themeColor="text1"/>
                <w:sz w:val="20"/>
              </w:rPr>
              <w:t>2</w:t>
            </w:r>
          </w:p>
        </w:tc>
      </w:tr>
      <w:tr w:rsidR="00F66A69" w:rsidRPr="001A23B3" w14:paraId="26541D72" w14:textId="77777777" w:rsidTr="006740F4">
        <w:trPr>
          <w:trHeight w:val="397"/>
        </w:trPr>
        <w:tc>
          <w:tcPr>
            <w:tcW w:w="124" w:type="pct"/>
            <w:vAlign w:val="center"/>
          </w:tcPr>
          <w:p w14:paraId="0EC39A70" w14:textId="77777777" w:rsidR="00F66A69" w:rsidRPr="00F66A69" w:rsidRDefault="00F66A69" w:rsidP="006740F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58</w:t>
            </w:r>
          </w:p>
        </w:tc>
        <w:tc>
          <w:tcPr>
            <w:tcW w:w="1641" w:type="pct"/>
            <w:vAlign w:val="center"/>
          </w:tcPr>
          <w:p w14:paraId="0108622E" w14:textId="77777777" w:rsidR="00F66A69" w:rsidRPr="001A23B3" w:rsidRDefault="00F66A69" w:rsidP="006740F4">
            <w:pPr>
              <w:rPr>
                <w:rFonts w:ascii="Arial" w:hAnsi="Arial" w:cs="Arial"/>
                <w:sz w:val="20"/>
              </w:rPr>
            </w:pPr>
            <w:r w:rsidRPr="001A23B3">
              <w:rPr>
                <w:rFonts w:ascii="Arial" w:hAnsi="Arial" w:cs="Arial"/>
                <w:sz w:val="20"/>
              </w:rPr>
              <w:t xml:space="preserve">SAV ouvert du lundi au </w:t>
            </w:r>
            <w:r>
              <w:rPr>
                <w:rFonts w:ascii="Arial" w:hAnsi="Arial" w:cs="Arial"/>
                <w:sz w:val="20"/>
              </w:rPr>
              <w:t xml:space="preserve">vendredi </w:t>
            </w:r>
            <w:r w:rsidRPr="001A23B3">
              <w:rPr>
                <w:rFonts w:ascii="Arial" w:hAnsi="Arial" w:cs="Arial"/>
                <w:sz w:val="20"/>
              </w:rPr>
              <w:t>de 9h00 à 17h00</w:t>
            </w:r>
          </w:p>
        </w:tc>
        <w:tc>
          <w:tcPr>
            <w:tcW w:w="2721" w:type="pct"/>
            <w:vAlign w:val="center"/>
          </w:tcPr>
          <w:p w14:paraId="39AB279F" w14:textId="77777777" w:rsidR="00F66A69" w:rsidRPr="001A23B3" w:rsidRDefault="00F66A69" w:rsidP="006740F4">
            <w:pPr>
              <w:jc w:val="center"/>
              <w:rPr>
                <w:rFonts w:ascii="Arial" w:hAnsi="Arial" w:cs="Arial"/>
                <w:color w:val="800000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761BDF58" w14:textId="77777777" w:rsidR="00F66A69" w:rsidRPr="00F66A69" w:rsidRDefault="00F66A69" w:rsidP="006740F4">
            <w:pPr>
              <w:jc w:val="center"/>
              <w:rPr>
                <w:b/>
                <w:color w:val="000000" w:themeColor="text1"/>
              </w:rPr>
            </w:pPr>
            <w:r w:rsidRPr="00F66A69">
              <w:rPr>
                <w:rFonts w:ascii="Arial" w:hAnsi="Arial" w:cs="Arial"/>
                <w:b/>
                <w:color w:val="000000" w:themeColor="text1"/>
                <w:sz w:val="20"/>
              </w:rPr>
              <w:t>1</w:t>
            </w:r>
          </w:p>
        </w:tc>
      </w:tr>
      <w:tr w:rsidR="00F66A69" w:rsidRPr="001A23B3" w14:paraId="2594B13E" w14:textId="77777777" w:rsidTr="006740F4">
        <w:trPr>
          <w:trHeight w:val="397"/>
        </w:trPr>
        <w:tc>
          <w:tcPr>
            <w:tcW w:w="124" w:type="pct"/>
            <w:vAlign w:val="center"/>
          </w:tcPr>
          <w:p w14:paraId="03FA563D" w14:textId="77777777" w:rsidR="00F66A69" w:rsidRPr="00F66A69" w:rsidRDefault="00F66A69" w:rsidP="006740F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59</w:t>
            </w:r>
          </w:p>
        </w:tc>
        <w:tc>
          <w:tcPr>
            <w:tcW w:w="1641" w:type="pct"/>
            <w:vAlign w:val="center"/>
          </w:tcPr>
          <w:p w14:paraId="35CB2200" w14:textId="77777777" w:rsidR="00F66A69" w:rsidRPr="001A23B3" w:rsidRDefault="00F66A69" w:rsidP="006740F4">
            <w:pPr>
              <w:rPr>
                <w:rFonts w:ascii="Arial" w:hAnsi="Arial" w:cs="Arial"/>
                <w:sz w:val="20"/>
              </w:rPr>
            </w:pPr>
            <w:r w:rsidRPr="001A23B3">
              <w:rPr>
                <w:rFonts w:ascii="Arial" w:hAnsi="Arial" w:cs="Arial"/>
                <w:sz w:val="20"/>
              </w:rPr>
              <w:t>Garantie</w:t>
            </w:r>
            <w:r>
              <w:rPr>
                <w:rFonts w:ascii="Arial" w:hAnsi="Arial" w:cs="Arial"/>
                <w:sz w:val="20"/>
              </w:rPr>
              <w:t xml:space="preserve"> (durée) </w:t>
            </w:r>
          </w:p>
        </w:tc>
        <w:tc>
          <w:tcPr>
            <w:tcW w:w="2721" w:type="pct"/>
            <w:vAlign w:val="center"/>
          </w:tcPr>
          <w:p w14:paraId="4CE42A8C" w14:textId="77777777" w:rsidR="00F66A69" w:rsidRPr="00B37606" w:rsidRDefault="00F66A69" w:rsidP="006740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14" w:type="pct"/>
            <w:vAlign w:val="center"/>
          </w:tcPr>
          <w:p w14:paraId="684120D0" w14:textId="77777777" w:rsidR="00F66A69" w:rsidRPr="00F66A69" w:rsidRDefault="00F66A69" w:rsidP="006740F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6A69">
              <w:rPr>
                <w:rFonts w:ascii="Arial" w:hAnsi="Arial" w:cs="Arial"/>
                <w:b/>
                <w:sz w:val="20"/>
              </w:rPr>
              <w:t>2</w:t>
            </w:r>
          </w:p>
        </w:tc>
      </w:tr>
    </w:tbl>
    <w:p w14:paraId="5A4CF927" w14:textId="77777777" w:rsidR="00F5615C" w:rsidRPr="001A23B3" w:rsidRDefault="00F5615C">
      <w:pPr>
        <w:pStyle w:val="Texte"/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sectPr w:rsidR="00F5615C" w:rsidRPr="001A23B3" w:rsidSect="003E383B">
      <w:pgSz w:w="16840" w:h="11907" w:orient="landscape" w:code="9"/>
      <w:pgMar w:top="1134" w:right="992" w:bottom="1134" w:left="992" w:header="850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84EF2" w14:textId="77777777" w:rsidR="00F5615C" w:rsidRDefault="00F5615C" w:rsidP="00F5615C">
      <w:r>
        <w:separator/>
      </w:r>
    </w:p>
  </w:endnote>
  <w:endnote w:type="continuationSeparator" w:id="0">
    <w:p w14:paraId="45EB6BA4" w14:textId="77777777" w:rsidR="00F5615C" w:rsidRDefault="00F5615C" w:rsidP="00F56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C6A54" w14:textId="77777777" w:rsidR="00F5615C" w:rsidRDefault="00F5615C" w:rsidP="00F5615C">
      <w:r>
        <w:separator/>
      </w:r>
    </w:p>
  </w:footnote>
  <w:footnote w:type="continuationSeparator" w:id="0">
    <w:p w14:paraId="214FCCE9" w14:textId="77777777" w:rsidR="00F5615C" w:rsidRDefault="00F5615C" w:rsidP="00F56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2A04A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957E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DE5630"/>
    <w:multiLevelType w:val="singleLevel"/>
    <w:tmpl w:val="12B4D50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0652262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81388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E3C52F1"/>
    <w:multiLevelType w:val="hybridMultilevel"/>
    <w:tmpl w:val="0BFAE642"/>
    <w:lvl w:ilvl="0" w:tplc="04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604300"/>
    <w:multiLevelType w:val="hybridMultilevel"/>
    <w:tmpl w:val="4CFCDE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94B90"/>
    <w:multiLevelType w:val="hybridMultilevel"/>
    <w:tmpl w:val="7624CF84"/>
    <w:lvl w:ilvl="0" w:tplc="04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D13301"/>
    <w:multiLevelType w:val="hybridMultilevel"/>
    <w:tmpl w:val="E5D021D8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D32423B"/>
    <w:multiLevelType w:val="hybridMultilevel"/>
    <w:tmpl w:val="265AD6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C545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1B2C6E"/>
    <w:multiLevelType w:val="hybridMultilevel"/>
    <w:tmpl w:val="D5663D86"/>
    <w:lvl w:ilvl="0" w:tplc="04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57F020B"/>
    <w:multiLevelType w:val="hybridMultilevel"/>
    <w:tmpl w:val="A218E996"/>
    <w:lvl w:ilvl="0" w:tplc="04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8F84572"/>
    <w:multiLevelType w:val="hybridMultilevel"/>
    <w:tmpl w:val="9BDA6058"/>
    <w:lvl w:ilvl="0" w:tplc="EE54CF8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5187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8B92BB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C895ADE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4EAE3409"/>
    <w:multiLevelType w:val="hybridMultilevel"/>
    <w:tmpl w:val="4A167D3A"/>
    <w:lvl w:ilvl="0" w:tplc="040C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1966D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A69261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B58774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BAD3CFB"/>
    <w:multiLevelType w:val="hybridMultilevel"/>
    <w:tmpl w:val="3E6C0E1C"/>
    <w:lvl w:ilvl="0" w:tplc="D6B22C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CB4644"/>
    <w:multiLevelType w:val="singleLevel"/>
    <w:tmpl w:val="09F67D8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09455EE"/>
    <w:multiLevelType w:val="hybridMultilevel"/>
    <w:tmpl w:val="E29616B8"/>
    <w:lvl w:ilvl="0" w:tplc="EE54CF8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316A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E8E50B1"/>
    <w:multiLevelType w:val="hybridMultilevel"/>
    <w:tmpl w:val="AA7CE07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9"/>
  </w:num>
  <w:num w:numId="4">
    <w:abstractNumId w:val="1"/>
  </w:num>
  <w:num w:numId="5">
    <w:abstractNumId w:val="4"/>
  </w:num>
  <w:num w:numId="6">
    <w:abstractNumId w:val="10"/>
  </w:num>
  <w:num w:numId="7">
    <w:abstractNumId w:val="15"/>
  </w:num>
  <w:num w:numId="8">
    <w:abstractNumId w:val="18"/>
  </w:num>
  <w:num w:numId="9">
    <w:abstractNumId w:val="3"/>
  </w:num>
  <w:num w:numId="10">
    <w:abstractNumId w:val="24"/>
  </w:num>
  <w:num w:numId="11">
    <w:abstractNumId w:val="16"/>
  </w:num>
  <w:num w:numId="12">
    <w:abstractNumId w:val="20"/>
  </w:num>
  <w:num w:numId="13">
    <w:abstractNumId w:val="2"/>
  </w:num>
  <w:num w:numId="14">
    <w:abstractNumId w:val="25"/>
  </w:num>
  <w:num w:numId="15">
    <w:abstractNumId w:val="9"/>
  </w:num>
  <w:num w:numId="16">
    <w:abstractNumId w:val="0"/>
  </w:num>
  <w:num w:numId="17">
    <w:abstractNumId w:val="8"/>
  </w:num>
  <w:num w:numId="18">
    <w:abstractNumId w:val="23"/>
  </w:num>
  <w:num w:numId="19">
    <w:abstractNumId w:val="13"/>
  </w:num>
  <w:num w:numId="20">
    <w:abstractNumId w:val="12"/>
  </w:num>
  <w:num w:numId="21">
    <w:abstractNumId w:val="11"/>
  </w:num>
  <w:num w:numId="22">
    <w:abstractNumId w:val="17"/>
  </w:num>
  <w:num w:numId="23">
    <w:abstractNumId w:val="5"/>
  </w:num>
  <w:num w:numId="24">
    <w:abstractNumId w:val="7"/>
  </w:num>
  <w:num w:numId="25">
    <w:abstractNumId w:val="6"/>
  </w:num>
  <w:num w:numId="26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CCIA Alexandrine">
    <w15:presenceInfo w15:providerId="AD" w15:userId="S::alexandrine.seccia@efs.sante.fr::ad66997a-b8f1-4dc6-af33-c71b6ab42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E1B"/>
    <w:rsid w:val="00020665"/>
    <w:rsid w:val="00031B3B"/>
    <w:rsid w:val="00036A99"/>
    <w:rsid w:val="000405E9"/>
    <w:rsid w:val="00052544"/>
    <w:rsid w:val="0007682A"/>
    <w:rsid w:val="000776E3"/>
    <w:rsid w:val="00093DA4"/>
    <w:rsid w:val="000A1DE1"/>
    <w:rsid w:val="00100FCD"/>
    <w:rsid w:val="00124530"/>
    <w:rsid w:val="00144B0B"/>
    <w:rsid w:val="001453E7"/>
    <w:rsid w:val="0014644D"/>
    <w:rsid w:val="00162FE6"/>
    <w:rsid w:val="00192772"/>
    <w:rsid w:val="001A23B3"/>
    <w:rsid w:val="001A3057"/>
    <w:rsid w:val="001B1634"/>
    <w:rsid w:val="001B5302"/>
    <w:rsid w:val="001C01D9"/>
    <w:rsid w:val="001D26A7"/>
    <w:rsid w:val="001D6749"/>
    <w:rsid w:val="001E3308"/>
    <w:rsid w:val="001E75D5"/>
    <w:rsid w:val="00204631"/>
    <w:rsid w:val="002535C3"/>
    <w:rsid w:val="00253A44"/>
    <w:rsid w:val="002567A1"/>
    <w:rsid w:val="00265426"/>
    <w:rsid w:val="00272AB9"/>
    <w:rsid w:val="002810CA"/>
    <w:rsid w:val="002878C4"/>
    <w:rsid w:val="002A7EBB"/>
    <w:rsid w:val="002D0E99"/>
    <w:rsid w:val="002F3814"/>
    <w:rsid w:val="00302DB8"/>
    <w:rsid w:val="00307F82"/>
    <w:rsid w:val="003108B6"/>
    <w:rsid w:val="003254E3"/>
    <w:rsid w:val="00345A9D"/>
    <w:rsid w:val="00362E6E"/>
    <w:rsid w:val="00363DAB"/>
    <w:rsid w:val="00363DB7"/>
    <w:rsid w:val="00380C33"/>
    <w:rsid w:val="003C6D11"/>
    <w:rsid w:val="003E2726"/>
    <w:rsid w:val="003E383B"/>
    <w:rsid w:val="003F0447"/>
    <w:rsid w:val="003F7CAF"/>
    <w:rsid w:val="004109AE"/>
    <w:rsid w:val="00410BB9"/>
    <w:rsid w:val="00413282"/>
    <w:rsid w:val="00426B82"/>
    <w:rsid w:val="00436F5C"/>
    <w:rsid w:val="00491CB8"/>
    <w:rsid w:val="00494CDB"/>
    <w:rsid w:val="004B5078"/>
    <w:rsid w:val="004B5413"/>
    <w:rsid w:val="004C19D2"/>
    <w:rsid w:val="004C7C50"/>
    <w:rsid w:val="004D5F62"/>
    <w:rsid w:val="004E15F7"/>
    <w:rsid w:val="004E306E"/>
    <w:rsid w:val="004E4F6C"/>
    <w:rsid w:val="00512312"/>
    <w:rsid w:val="00514811"/>
    <w:rsid w:val="00515EC3"/>
    <w:rsid w:val="00541E1B"/>
    <w:rsid w:val="0055748A"/>
    <w:rsid w:val="00557DCC"/>
    <w:rsid w:val="00564B5A"/>
    <w:rsid w:val="00590ACF"/>
    <w:rsid w:val="00593143"/>
    <w:rsid w:val="005963DC"/>
    <w:rsid w:val="005A5C35"/>
    <w:rsid w:val="005E51FF"/>
    <w:rsid w:val="00607118"/>
    <w:rsid w:val="00610929"/>
    <w:rsid w:val="006129B1"/>
    <w:rsid w:val="00626D9E"/>
    <w:rsid w:val="006328EE"/>
    <w:rsid w:val="00635D1D"/>
    <w:rsid w:val="006451DE"/>
    <w:rsid w:val="00671BFF"/>
    <w:rsid w:val="006740F4"/>
    <w:rsid w:val="006914FE"/>
    <w:rsid w:val="006B1EC7"/>
    <w:rsid w:val="006D6B66"/>
    <w:rsid w:val="00700723"/>
    <w:rsid w:val="007116E2"/>
    <w:rsid w:val="00711C42"/>
    <w:rsid w:val="00722E22"/>
    <w:rsid w:val="007470EB"/>
    <w:rsid w:val="0075275C"/>
    <w:rsid w:val="00772A3A"/>
    <w:rsid w:val="007B7846"/>
    <w:rsid w:val="007C7C70"/>
    <w:rsid w:val="007D5726"/>
    <w:rsid w:val="007E3432"/>
    <w:rsid w:val="007F1810"/>
    <w:rsid w:val="00802145"/>
    <w:rsid w:val="008062CD"/>
    <w:rsid w:val="00822D12"/>
    <w:rsid w:val="00835161"/>
    <w:rsid w:val="00837645"/>
    <w:rsid w:val="00840EBB"/>
    <w:rsid w:val="00867C8C"/>
    <w:rsid w:val="00876D57"/>
    <w:rsid w:val="00882541"/>
    <w:rsid w:val="00884EEC"/>
    <w:rsid w:val="00887EB7"/>
    <w:rsid w:val="008939E3"/>
    <w:rsid w:val="008A020C"/>
    <w:rsid w:val="008B0015"/>
    <w:rsid w:val="008B3F56"/>
    <w:rsid w:val="008B79E7"/>
    <w:rsid w:val="008D3D69"/>
    <w:rsid w:val="008D6484"/>
    <w:rsid w:val="00900E9F"/>
    <w:rsid w:val="00924D0D"/>
    <w:rsid w:val="009400A0"/>
    <w:rsid w:val="0095085C"/>
    <w:rsid w:val="009533D8"/>
    <w:rsid w:val="009534B1"/>
    <w:rsid w:val="0095674A"/>
    <w:rsid w:val="00956BBD"/>
    <w:rsid w:val="009576DC"/>
    <w:rsid w:val="009649F8"/>
    <w:rsid w:val="00970D21"/>
    <w:rsid w:val="00981034"/>
    <w:rsid w:val="009B3EBE"/>
    <w:rsid w:val="00A46372"/>
    <w:rsid w:val="00A474E0"/>
    <w:rsid w:val="00A659F5"/>
    <w:rsid w:val="00A75273"/>
    <w:rsid w:val="00A838F5"/>
    <w:rsid w:val="00AA2604"/>
    <w:rsid w:val="00AB0A01"/>
    <w:rsid w:val="00AB5B94"/>
    <w:rsid w:val="00AB69EC"/>
    <w:rsid w:val="00AC6F69"/>
    <w:rsid w:val="00B01695"/>
    <w:rsid w:val="00B128A1"/>
    <w:rsid w:val="00B15DCC"/>
    <w:rsid w:val="00B26660"/>
    <w:rsid w:val="00B35A09"/>
    <w:rsid w:val="00B41939"/>
    <w:rsid w:val="00B7035C"/>
    <w:rsid w:val="00B7173D"/>
    <w:rsid w:val="00B813E6"/>
    <w:rsid w:val="00B81B0B"/>
    <w:rsid w:val="00B91D20"/>
    <w:rsid w:val="00BF659D"/>
    <w:rsid w:val="00C11D01"/>
    <w:rsid w:val="00C11F7D"/>
    <w:rsid w:val="00C200B3"/>
    <w:rsid w:val="00C35E98"/>
    <w:rsid w:val="00C40A81"/>
    <w:rsid w:val="00C43EBE"/>
    <w:rsid w:val="00C53398"/>
    <w:rsid w:val="00C562B7"/>
    <w:rsid w:val="00C566A8"/>
    <w:rsid w:val="00C97EC1"/>
    <w:rsid w:val="00CA4D57"/>
    <w:rsid w:val="00CC5A4F"/>
    <w:rsid w:val="00CE059C"/>
    <w:rsid w:val="00CE0605"/>
    <w:rsid w:val="00D33716"/>
    <w:rsid w:val="00D424CD"/>
    <w:rsid w:val="00D50380"/>
    <w:rsid w:val="00D52917"/>
    <w:rsid w:val="00D554F5"/>
    <w:rsid w:val="00D62957"/>
    <w:rsid w:val="00D641D3"/>
    <w:rsid w:val="00D77914"/>
    <w:rsid w:val="00D80FDC"/>
    <w:rsid w:val="00D934FA"/>
    <w:rsid w:val="00DB31ED"/>
    <w:rsid w:val="00DB3678"/>
    <w:rsid w:val="00DB7197"/>
    <w:rsid w:val="00DD2D15"/>
    <w:rsid w:val="00DD31CB"/>
    <w:rsid w:val="00E12A57"/>
    <w:rsid w:val="00E17F30"/>
    <w:rsid w:val="00E20110"/>
    <w:rsid w:val="00E31D15"/>
    <w:rsid w:val="00E4218A"/>
    <w:rsid w:val="00E56E9F"/>
    <w:rsid w:val="00E822D2"/>
    <w:rsid w:val="00EB069D"/>
    <w:rsid w:val="00EC1C77"/>
    <w:rsid w:val="00EC3CBC"/>
    <w:rsid w:val="00ED01CE"/>
    <w:rsid w:val="00EF5F98"/>
    <w:rsid w:val="00F0316E"/>
    <w:rsid w:val="00F14618"/>
    <w:rsid w:val="00F524C2"/>
    <w:rsid w:val="00F5615C"/>
    <w:rsid w:val="00F61D56"/>
    <w:rsid w:val="00F63176"/>
    <w:rsid w:val="00F64036"/>
    <w:rsid w:val="00F66A69"/>
    <w:rsid w:val="00F76C9E"/>
    <w:rsid w:val="00F8623F"/>
    <w:rsid w:val="00F92BE5"/>
    <w:rsid w:val="00F9768D"/>
    <w:rsid w:val="00FA3E34"/>
    <w:rsid w:val="00FA6B7A"/>
    <w:rsid w:val="00FB04E1"/>
    <w:rsid w:val="00FB5FDA"/>
    <w:rsid w:val="00FC3AB5"/>
    <w:rsid w:val="00FE5545"/>
    <w:rsid w:val="00FF34DE"/>
    <w:rsid w:val="00FF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4BD8F"/>
  <w15:chartTrackingRefBased/>
  <w15:docId w15:val="{C71F4BC4-E4DD-4C91-AB7F-AB4BE9CD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2CD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i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color w:val="800000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napToGrid w:val="0"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color w:val="80008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rPr>
      <w:color w:val="000000"/>
      <w:sz w:val="26"/>
    </w:rPr>
  </w:style>
  <w:style w:type="paragraph" w:styleId="Corpsdetexte">
    <w:name w:val="Body Text"/>
    <w:basedOn w:val="Normal"/>
    <w:semiHidden/>
    <w:rPr>
      <w:sz w:val="24"/>
    </w:rPr>
  </w:style>
  <w:style w:type="paragraph" w:styleId="Titre">
    <w:name w:val="Title"/>
    <w:basedOn w:val="Normal"/>
    <w:qFormat/>
    <w:pPr>
      <w:jc w:val="center"/>
    </w:pPr>
    <w:rPr>
      <w:sz w:val="24"/>
    </w:rPr>
  </w:style>
  <w:style w:type="paragraph" w:styleId="Sous-titre">
    <w:name w:val="Subtitle"/>
    <w:basedOn w:val="Normal"/>
    <w:link w:val="Sous-titreCar"/>
    <w:qFormat/>
    <w:pPr>
      <w:jc w:val="center"/>
    </w:pPr>
    <w:rPr>
      <w:sz w:val="24"/>
    </w:rPr>
  </w:style>
  <w:style w:type="paragraph" w:styleId="Corpsdetexte2">
    <w:name w:val="Body Text 2"/>
    <w:basedOn w:val="Normal"/>
    <w:semiHidden/>
    <w:pPr>
      <w:jc w:val="center"/>
    </w:pPr>
  </w:style>
  <w:style w:type="table" w:styleId="TableauGrille4-Accentuation1">
    <w:name w:val="Grid Table 4 Accent 1"/>
    <w:basedOn w:val="TableauNormal"/>
    <w:uiPriority w:val="49"/>
    <w:rsid w:val="00FB5FDA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Listepuces">
    <w:name w:val="List Bullet"/>
    <w:basedOn w:val="Normal"/>
    <w:uiPriority w:val="99"/>
    <w:unhideWhenUsed/>
    <w:rsid w:val="004E306E"/>
    <w:pPr>
      <w:numPr>
        <w:numId w:val="16"/>
      </w:numPr>
      <w:contextualSpacing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200B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200B3"/>
  </w:style>
  <w:style w:type="paragraph" w:styleId="Pieddepage">
    <w:name w:val="footer"/>
    <w:basedOn w:val="Normal"/>
    <w:link w:val="PieddepageCar"/>
    <w:rsid w:val="00C200B3"/>
    <w:pPr>
      <w:tabs>
        <w:tab w:val="center" w:pos="4536"/>
        <w:tab w:val="right" w:pos="9072"/>
      </w:tabs>
    </w:pPr>
    <w:rPr>
      <w:rFonts w:ascii="Arial Narrow" w:hAnsi="Arial Narrow"/>
    </w:rPr>
  </w:style>
  <w:style w:type="character" w:customStyle="1" w:styleId="PieddepageCar">
    <w:name w:val="Pied de page Car"/>
    <w:link w:val="Pieddepage"/>
    <w:rsid w:val="00C200B3"/>
    <w:rPr>
      <w:rFonts w:ascii="Arial Narrow" w:hAnsi="Arial Narrow"/>
      <w:sz w:val="22"/>
    </w:rPr>
  </w:style>
  <w:style w:type="paragraph" w:customStyle="1" w:styleId="Titrepremirepage">
    <w:name w:val="Titre première page"/>
    <w:basedOn w:val="Normal"/>
    <w:rsid w:val="00C200B3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5C3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A5C3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D0E99"/>
    <w:pPr>
      <w:ind w:left="720"/>
      <w:contextualSpacing/>
    </w:pPr>
  </w:style>
  <w:style w:type="character" w:customStyle="1" w:styleId="Sous-titreCar">
    <w:name w:val="Sous-titre Car"/>
    <w:basedOn w:val="Policepardfaut"/>
    <w:link w:val="Sous-titre"/>
    <w:rsid w:val="008062CD"/>
    <w:rPr>
      <w:sz w:val="24"/>
    </w:rPr>
  </w:style>
  <w:style w:type="character" w:customStyle="1" w:styleId="Titre2Car">
    <w:name w:val="Titre 2 Car"/>
    <w:basedOn w:val="Policepardfaut"/>
    <w:link w:val="Titre2"/>
    <w:rsid w:val="003108B6"/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F561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615C"/>
    <w:rPr>
      <w:sz w:val="22"/>
    </w:rPr>
  </w:style>
  <w:style w:type="table" w:styleId="Grilledutableau">
    <w:name w:val="Table Grid"/>
    <w:basedOn w:val="TableauNormal"/>
    <w:uiPriority w:val="59"/>
    <w:rsid w:val="00F56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7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A6926-B05A-4D5F-8086-8F020654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940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Caractéristiques communes pour agitateurs plaquettes</vt:lpstr>
    </vt:vector>
  </TitlesOfParts>
  <Company>EFS Alpes Méditérranée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Caractéristiques communes pour agitateurs plaquettes</dc:title>
  <dc:subject/>
  <dc:creator>gfrid</dc:creator>
  <cp:keywords/>
  <cp:lastModifiedBy>GIACOMONI Laurie</cp:lastModifiedBy>
  <cp:revision>3</cp:revision>
  <cp:lastPrinted>2020-10-08T09:53:00Z</cp:lastPrinted>
  <dcterms:created xsi:type="dcterms:W3CDTF">2025-10-14T14:39:00Z</dcterms:created>
  <dcterms:modified xsi:type="dcterms:W3CDTF">2025-10-15T10:14:00Z</dcterms:modified>
</cp:coreProperties>
</file>